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349" w:rsidDel="00371CDF" w:rsidRDefault="00890349" w:rsidP="00890349">
      <w:pPr>
        <w:jc w:val="center"/>
        <w:rPr>
          <w:del w:id="0" w:author="Kubovcikova Lenka" w:date="2023-02-23T16:53:00Z"/>
          <w:rFonts w:cstheme="minorHAnsi"/>
          <w:bCs/>
          <w:i/>
          <w:iCs/>
          <w:sz w:val="32"/>
        </w:rPr>
      </w:pPr>
    </w:p>
    <w:p w:rsidR="00890349" w:rsidRPr="00357AA5" w:rsidRDefault="00890349" w:rsidP="00890349">
      <w:pPr>
        <w:jc w:val="center"/>
        <w:rPr>
          <w:rFonts w:cstheme="minorHAnsi"/>
          <w:bCs/>
          <w:i/>
          <w:iCs/>
          <w:sz w:val="32"/>
        </w:rPr>
      </w:pPr>
      <w:r w:rsidRPr="00357AA5">
        <w:rPr>
          <w:rFonts w:cstheme="minorHAnsi"/>
          <w:bCs/>
          <w:i/>
          <w:iCs/>
          <w:sz w:val="32"/>
        </w:rPr>
        <w:t>Príloha č. 1 príručky - vzor</w:t>
      </w:r>
    </w:p>
    <w:p w:rsidR="00890349" w:rsidRPr="000609B7" w:rsidRDefault="00890349" w:rsidP="00890349">
      <w:pPr>
        <w:jc w:val="center"/>
        <w:rPr>
          <w:rFonts w:cstheme="minorHAnsi"/>
          <w:b/>
          <w:sz w:val="32"/>
        </w:rPr>
      </w:pPr>
      <w:r w:rsidRPr="000609B7">
        <w:rPr>
          <w:rFonts w:cstheme="minorHAnsi"/>
          <w:b/>
          <w:sz w:val="32"/>
        </w:rPr>
        <w:t>V Ý Z V A</w:t>
      </w:r>
    </w:p>
    <w:p w:rsidR="00890349" w:rsidRPr="000609B7" w:rsidRDefault="00890349" w:rsidP="00890349">
      <w:pPr>
        <w:jc w:val="center"/>
        <w:rPr>
          <w:rFonts w:cstheme="minorHAnsi"/>
          <w:b/>
        </w:rPr>
      </w:pPr>
      <w:r w:rsidRPr="000609B7">
        <w:rPr>
          <w:rFonts w:cstheme="minorHAnsi"/>
          <w:b/>
        </w:rPr>
        <w:t>na predkladanie ponúk</w:t>
      </w:r>
      <w:r>
        <w:rPr>
          <w:rStyle w:val="Odkaznapoznmkupodiarou"/>
          <w:rFonts w:cstheme="minorHAnsi"/>
          <w:b/>
        </w:rPr>
        <w:footnoteReference w:id="1"/>
      </w:r>
    </w:p>
    <w:p w:rsidR="00890349" w:rsidRPr="000609B7" w:rsidRDefault="00890349" w:rsidP="00890349">
      <w:pPr>
        <w:jc w:val="center"/>
        <w:rPr>
          <w:rFonts w:cstheme="minorHAnsi"/>
          <w:b/>
          <w:sz w:val="24"/>
          <w:szCs w:val="24"/>
        </w:rPr>
      </w:pPr>
    </w:p>
    <w:p w:rsidR="00890349" w:rsidRPr="0076003D" w:rsidRDefault="00890349" w:rsidP="00890349">
      <w:pPr>
        <w:pStyle w:val="Odsekzoznamu"/>
        <w:numPr>
          <w:ilvl w:val="0"/>
          <w:numId w:val="7"/>
        </w:numPr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>Identifikácia obstarávateľa:</w:t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>Názov  obstarávateľa: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>Adresa sídla/miesta podnikania: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IČO: 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Kontaktná osoba: </w:t>
      </w:r>
      <w:r w:rsidRPr="0076003D">
        <w:rPr>
          <w:rFonts w:cstheme="minorHAnsi"/>
          <w:sz w:val="24"/>
          <w:szCs w:val="24"/>
        </w:rPr>
        <w:tab/>
        <w:t xml:space="preserve"> </w:t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tel. č.: 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e-mail: </w:t>
      </w:r>
      <w:r w:rsidRPr="0076003D">
        <w:rPr>
          <w:rFonts w:cstheme="minorHAnsi"/>
          <w:sz w:val="24"/>
          <w:szCs w:val="24"/>
        </w:rPr>
        <w:tab/>
      </w:r>
    </w:p>
    <w:p w:rsidR="00890349" w:rsidRPr="0076003D" w:rsidRDefault="00890349" w:rsidP="00890349">
      <w:pPr>
        <w:tabs>
          <w:tab w:val="left" w:pos="3969"/>
        </w:tabs>
        <w:rPr>
          <w:rFonts w:cstheme="minorHAnsi"/>
          <w:sz w:val="24"/>
          <w:szCs w:val="24"/>
        </w:rPr>
      </w:pPr>
      <w:r w:rsidRPr="0076003D">
        <w:rPr>
          <w:rFonts w:cstheme="minorHAnsi"/>
          <w:sz w:val="24"/>
          <w:szCs w:val="24"/>
        </w:rPr>
        <w:t xml:space="preserve">adresa hlavnej stránky obstarávateľa (URL):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 xml:space="preserve">Názov zákazky: 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 xml:space="preserve">Druh zákazky:   </w:t>
      </w:r>
      <w:r w:rsidRPr="0076003D">
        <w:rPr>
          <w:rFonts w:cstheme="minorHAnsi"/>
          <w:bCs/>
          <w:sz w:val="24"/>
          <w:szCs w:val="24"/>
        </w:rPr>
        <w:t>Zákazka na dodanie služby/tovaru/stavebná práca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 xml:space="preserve">Miesto dodania: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>Opis predmetu zákazky:</w:t>
      </w:r>
    </w:p>
    <w:p w:rsidR="00890349" w:rsidRPr="0076003D" w:rsidRDefault="00890349" w:rsidP="00890349">
      <w:pPr>
        <w:spacing w:before="100" w:beforeAutospacing="1" w:after="100" w:afterAutospacing="1" w:line="276" w:lineRule="auto"/>
        <w:rPr>
          <w:rFonts w:cstheme="minorHAnsi"/>
          <w:sz w:val="24"/>
          <w:szCs w:val="23"/>
        </w:rPr>
      </w:pPr>
      <w:r w:rsidRPr="0076003D">
        <w:rPr>
          <w:rFonts w:cstheme="minorHAnsi"/>
        </w:rPr>
        <w:t>(v prípade rozsiahlejšieho opisu – doplniť zvlášť ako prílohu č. 1 výzvy)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>Spôsob určenia ceny:</w:t>
      </w:r>
    </w:p>
    <w:p w:rsidR="00890349" w:rsidRPr="0076003D" w:rsidRDefault="00890349" w:rsidP="00890349">
      <w:pPr>
        <w:pStyle w:val="Odsekzoznamu"/>
        <w:numPr>
          <w:ilvl w:val="1"/>
          <w:numId w:val="1"/>
        </w:numPr>
        <w:spacing w:before="120" w:after="120" w:line="240" w:lineRule="auto"/>
        <w:ind w:left="682"/>
        <w:contextualSpacing w:val="0"/>
        <w:rPr>
          <w:rFonts w:cstheme="minorHAnsi"/>
        </w:rPr>
      </w:pPr>
      <w:r w:rsidRPr="0076003D">
        <w:rPr>
          <w:rFonts w:cstheme="minorHAnsi"/>
        </w:rPr>
        <w:t>Navrhovaná zmluvná cena musí byť stanovená podľa zákona NR SR č.18/1996 Z. z. o cenách v znení neskorších predpisov a vyhlášky MF SR č. 87/1996 Z. z., ktorou sa vykonáva zákon Národnej rady Slovenskej republiky č. </w:t>
      </w:r>
      <w:hyperlink r:id="rId7" w:tooltip="Odkaz na predpis alebo ustanovenie" w:history="1">
        <w:r w:rsidRPr="0076003D">
          <w:rPr>
            <w:rFonts w:cstheme="minorHAnsi"/>
          </w:rPr>
          <w:t>18/1996 Z. z.</w:t>
        </w:r>
      </w:hyperlink>
      <w:r w:rsidRPr="0076003D">
        <w:rPr>
          <w:rFonts w:cstheme="minorHAnsi"/>
        </w:rPr>
        <w:t> o cenách</w:t>
      </w:r>
      <w:r w:rsidRPr="0076003D" w:rsidDel="00686C55">
        <w:rPr>
          <w:rFonts w:cstheme="minorHAnsi"/>
        </w:rPr>
        <w:t xml:space="preserve"> </w:t>
      </w:r>
      <w:r w:rsidRPr="0076003D">
        <w:rPr>
          <w:rFonts w:cstheme="minorHAnsi"/>
        </w:rPr>
        <w:t>v znení neskorších predpisov.</w:t>
      </w:r>
    </w:p>
    <w:p w:rsidR="00890349" w:rsidRPr="0076003D" w:rsidRDefault="00890349" w:rsidP="00890349">
      <w:pPr>
        <w:pStyle w:val="Odsekzoznamu"/>
        <w:numPr>
          <w:ilvl w:val="1"/>
          <w:numId w:val="1"/>
        </w:numPr>
        <w:spacing w:before="120" w:after="120" w:line="240" w:lineRule="auto"/>
        <w:ind w:left="682"/>
        <w:contextualSpacing w:val="0"/>
        <w:rPr>
          <w:rFonts w:cstheme="minorHAnsi"/>
        </w:rPr>
      </w:pPr>
      <w:r w:rsidRPr="0076003D">
        <w:rPr>
          <w:rFonts w:cstheme="minorHAnsi"/>
        </w:rPr>
        <w:t xml:space="preserve">Navrhovaná zmluvná cena musí byť špecifikovaná ako maximálna a pevne daná. </w:t>
      </w:r>
      <w:del w:id="1" w:author="Kubovcikova Lenka" w:date="2023-02-23T16:56:00Z">
        <w:r w:rsidRPr="0076003D" w:rsidDel="00371CDF">
          <w:rPr>
            <w:rFonts w:cstheme="minorHAnsi"/>
          </w:rPr>
          <w:delText xml:space="preserve">Cena sa nesmie meniť počas doby trvania zmluvného vzťahu. </w:delText>
        </w:r>
      </w:del>
      <w:r w:rsidRPr="0076003D">
        <w:rPr>
          <w:rFonts w:cstheme="minorHAnsi"/>
        </w:rPr>
        <w:t xml:space="preserve">Akékoľvek </w:t>
      </w:r>
      <w:del w:id="2" w:author="Kubovcikova Lenka" w:date="2023-02-22T12:36:00Z">
        <w:r w:rsidRPr="0076003D" w:rsidDel="00D6686F">
          <w:rPr>
            <w:rFonts w:cstheme="minorHAnsi"/>
          </w:rPr>
          <w:delText xml:space="preserve">iné </w:delText>
        </w:r>
      </w:del>
      <w:r w:rsidRPr="0076003D">
        <w:rPr>
          <w:rFonts w:cstheme="minorHAnsi"/>
        </w:rPr>
        <w:t>zmeny sa môžu robiť len na základe písomnej dohody oboch zmluvných strán. Uchádzačom navrhovaná zmluvná cena bude vyjadrená v eurách s presnosťou na dve desatinné miesta.</w:t>
      </w:r>
    </w:p>
    <w:p w:rsidR="00890349" w:rsidRPr="0076003D" w:rsidRDefault="00890349" w:rsidP="00890349">
      <w:pPr>
        <w:pStyle w:val="Odsekzoznamu"/>
        <w:numPr>
          <w:ilvl w:val="1"/>
          <w:numId w:val="1"/>
        </w:numPr>
        <w:spacing w:before="120" w:after="120" w:line="240" w:lineRule="auto"/>
        <w:ind w:left="682"/>
        <w:contextualSpacing w:val="0"/>
        <w:rPr>
          <w:rFonts w:cstheme="minorHAnsi"/>
        </w:rPr>
      </w:pPr>
      <w:r w:rsidRPr="0076003D">
        <w:rPr>
          <w:rFonts w:cstheme="minorHAnsi"/>
        </w:rPr>
        <w:t>Ak je uchádzač platcom dane z pridanej hodnoty (ďalej len “DPH”), navrhovanú zmluvnú cenu uvedie:</w:t>
      </w:r>
    </w:p>
    <w:p w:rsidR="00890349" w:rsidRPr="0076003D" w:rsidRDefault="00890349" w:rsidP="00890349">
      <w:pPr>
        <w:pStyle w:val="Odsekzoznamu"/>
        <w:numPr>
          <w:ilvl w:val="0"/>
          <w:numId w:val="6"/>
        </w:numPr>
        <w:spacing w:before="120" w:after="120" w:line="240" w:lineRule="auto"/>
        <w:contextualSpacing w:val="0"/>
        <w:rPr>
          <w:rFonts w:cstheme="minorHAnsi"/>
        </w:rPr>
      </w:pPr>
      <w:r w:rsidRPr="0076003D">
        <w:rPr>
          <w:rFonts w:cstheme="minorHAnsi"/>
        </w:rPr>
        <w:t>Navrhovaná celková zmluvná cena bez DPH,</w:t>
      </w:r>
    </w:p>
    <w:p w:rsidR="00890349" w:rsidRPr="0076003D" w:rsidRDefault="00890349" w:rsidP="00890349">
      <w:pPr>
        <w:pStyle w:val="Odsekzoznamu"/>
        <w:numPr>
          <w:ilvl w:val="0"/>
          <w:numId w:val="6"/>
        </w:numPr>
        <w:spacing w:before="120" w:after="120" w:line="240" w:lineRule="auto"/>
        <w:contextualSpacing w:val="0"/>
        <w:rPr>
          <w:rFonts w:cstheme="minorHAnsi"/>
        </w:rPr>
      </w:pPr>
      <w:r w:rsidRPr="0076003D">
        <w:rPr>
          <w:rFonts w:cstheme="minorHAnsi"/>
        </w:rPr>
        <w:t>Sadzba DPH v % a vyčíslená hodnota DPH,</w:t>
      </w:r>
    </w:p>
    <w:p w:rsidR="00890349" w:rsidRPr="0076003D" w:rsidRDefault="00890349" w:rsidP="00890349">
      <w:pPr>
        <w:pStyle w:val="Odsekzoznamu"/>
        <w:numPr>
          <w:ilvl w:val="0"/>
          <w:numId w:val="6"/>
        </w:numPr>
        <w:spacing w:before="120" w:after="120" w:line="240" w:lineRule="auto"/>
        <w:contextualSpacing w:val="0"/>
        <w:rPr>
          <w:rFonts w:cstheme="minorHAnsi"/>
        </w:rPr>
      </w:pPr>
      <w:r w:rsidRPr="0076003D">
        <w:rPr>
          <w:rFonts w:cstheme="minorHAnsi"/>
        </w:rPr>
        <w:t xml:space="preserve">Navrhovaná celková zmluvná cena vrátane DPH. </w:t>
      </w:r>
    </w:p>
    <w:p w:rsidR="00890349" w:rsidRPr="0076003D" w:rsidRDefault="00890349" w:rsidP="00890349">
      <w:pPr>
        <w:pStyle w:val="Odsekzoznamu"/>
        <w:numPr>
          <w:ilvl w:val="1"/>
          <w:numId w:val="1"/>
        </w:numPr>
        <w:spacing w:before="120" w:after="120" w:line="240" w:lineRule="auto"/>
        <w:ind w:left="682"/>
        <w:contextualSpacing w:val="0"/>
        <w:rPr>
          <w:rFonts w:cstheme="minorHAnsi"/>
        </w:rPr>
      </w:pPr>
      <w:r w:rsidRPr="0076003D">
        <w:rPr>
          <w:rFonts w:cstheme="minorHAnsi"/>
        </w:rPr>
        <w:t xml:space="preserve">Ak uchádzač nie je platcom DPH, </w:t>
      </w:r>
      <w:del w:id="3" w:author="Kubovcikova Lenka" w:date="2023-02-22T12:36:00Z">
        <w:r w:rsidRPr="0076003D" w:rsidDel="00D03FC6">
          <w:rPr>
            <w:rFonts w:cstheme="minorHAnsi"/>
          </w:rPr>
          <w:delText xml:space="preserve">na skutočnosť, že nie je platcom DPH, </w:delText>
        </w:r>
      </w:del>
      <w:r w:rsidRPr="0076003D">
        <w:rPr>
          <w:rFonts w:cstheme="minorHAnsi"/>
        </w:rPr>
        <w:t xml:space="preserve">upozorní na to v návrhu plnenia kritérií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lastRenderedPageBreak/>
        <w:t>Výsledok verejného</w:t>
      </w:r>
      <w:r>
        <w:rPr>
          <w:rFonts w:cstheme="minorHAnsi"/>
          <w:b/>
          <w:bCs/>
          <w:sz w:val="24"/>
          <w:szCs w:val="24"/>
        </w:rPr>
        <w:t xml:space="preserve"> </w:t>
      </w:r>
      <w:r w:rsidRPr="0076003D">
        <w:rPr>
          <w:rFonts w:cstheme="minorHAnsi"/>
          <w:b/>
          <w:bCs/>
          <w:sz w:val="24"/>
          <w:szCs w:val="24"/>
        </w:rPr>
        <w:t xml:space="preserve">obstarávania </w:t>
      </w:r>
    </w:p>
    <w:p w:rsidR="00890349" w:rsidRPr="00635F2B" w:rsidRDefault="00890349" w:rsidP="00890349">
      <w:pPr>
        <w:spacing w:before="120" w:after="120" w:line="240" w:lineRule="auto"/>
        <w:ind w:left="360"/>
        <w:rPr>
          <w:rFonts w:cstheme="minorHAnsi"/>
          <w:i/>
          <w:iCs/>
        </w:rPr>
      </w:pPr>
      <w:r w:rsidRPr="0076003D">
        <w:rPr>
          <w:rFonts w:cstheme="minorHAnsi"/>
        </w:rPr>
        <w:t xml:space="preserve">Výsledkom verejného obstarávania bude </w:t>
      </w:r>
      <w:r w:rsidRPr="0076003D">
        <w:rPr>
          <w:rFonts w:cstheme="minorHAnsi"/>
          <w:b/>
          <w:bCs/>
        </w:rPr>
        <w:t>zmluva...../objednávka</w:t>
      </w:r>
      <w:r w:rsidRPr="0076003D">
        <w:rPr>
          <w:rFonts w:cstheme="minorHAnsi"/>
        </w:rPr>
        <w:t xml:space="preserve"> </w:t>
      </w:r>
      <w:ins w:id="4" w:author="Kubovcikova Lenka" w:date="2023-02-23T17:00:00Z">
        <w:r>
          <w:rPr>
            <w:rFonts w:cstheme="minorHAnsi"/>
          </w:rPr>
          <w:t xml:space="preserve"> </w:t>
        </w:r>
      </w:ins>
      <w:r w:rsidRPr="0076003D">
        <w:rPr>
          <w:rFonts w:cstheme="minorHAnsi"/>
        </w:rPr>
        <w:t>uzatvorená s </w:t>
      </w:r>
      <w:del w:id="5" w:author="Kubovcikova Lenka" w:date="2023-03-02T19:17:00Z">
        <w:r w:rsidRPr="0076003D" w:rsidDel="00141CC6">
          <w:rPr>
            <w:rFonts w:cstheme="minorHAnsi"/>
          </w:rPr>
          <w:delText xml:space="preserve">víťazným </w:delText>
        </w:r>
      </w:del>
      <w:ins w:id="6" w:author="Kubovcikova Lenka" w:date="2023-03-02T19:17:00Z">
        <w:r>
          <w:rPr>
            <w:rFonts w:cstheme="minorHAnsi"/>
          </w:rPr>
          <w:t>úspešn</w:t>
        </w:r>
        <w:r w:rsidRPr="0076003D">
          <w:rPr>
            <w:rFonts w:cstheme="minorHAnsi"/>
          </w:rPr>
          <w:t xml:space="preserve">ým </w:t>
        </w:r>
      </w:ins>
      <w:r w:rsidRPr="0076003D">
        <w:rPr>
          <w:rFonts w:cstheme="minorHAnsi"/>
        </w:rPr>
        <w:t>uchádzačom</w:t>
      </w:r>
      <w:ins w:id="7" w:author="Kubovcikova Lenka" w:date="2023-02-23T17:01:00Z">
        <w:r>
          <w:rPr>
            <w:rFonts w:cstheme="minorHAnsi"/>
          </w:rPr>
          <w:t xml:space="preserve"> (</w:t>
        </w:r>
      </w:ins>
      <w:ins w:id="8" w:author="Kubovcikova Lenka" w:date="2023-02-23T17:03:00Z">
        <w:r>
          <w:rPr>
            <w:rFonts w:cstheme="minorHAnsi"/>
          </w:rPr>
          <w:t xml:space="preserve">pozn. </w:t>
        </w:r>
      </w:ins>
      <w:ins w:id="9" w:author="Kubovcikova Lenka" w:date="2023-02-23T17:01:00Z">
        <w:r>
          <w:rPr>
            <w:rFonts w:cstheme="minorHAnsi"/>
          </w:rPr>
          <w:t>prípade iná forma zmluvného vzťahu)</w:t>
        </w:r>
      </w:ins>
      <w:r w:rsidRPr="0076003D">
        <w:rPr>
          <w:rFonts w:cstheme="minorHAnsi"/>
        </w:rPr>
        <w:t>. Návrh  zmluvy tvorí prílohu č. 2 tejto výzvy (</w:t>
      </w:r>
      <w:r w:rsidRPr="00635F2B">
        <w:rPr>
          <w:rFonts w:cstheme="minorHAnsi"/>
          <w:i/>
          <w:iCs/>
        </w:rPr>
        <w:t xml:space="preserve">pozn. </w:t>
      </w:r>
      <w:ins w:id="10" w:author="Kubovcikova Lenka" w:date="2023-02-23T17:02:00Z">
        <w:r>
          <w:rPr>
            <w:rFonts w:cstheme="minorHAnsi"/>
            <w:i/>
            <w:iCs/>
          </w:rPr>
          <w:t>n</w:t>
        </w:r>
      </w:ins>
      <w:del w:id="11" w:author="Kubovcikova Lenka" w:date="2023-02-23T17:02:00Z">
        <w:r w:rsidRPr="00635F2B" w:rsidDel="00371CDF">
          <w:rPr>
            <w:rFonts w:cstheme="minorHAnsi"/>
            <w:i/>
            <w:iCs/>
          </w:rPr>
          <w:delText>N</w:delText>
        </w:r>
      </w:del>
      <w:r w:rsidRPr="00635F2B">
        <w:rPr>
          <w:rFonts w:cstheme="minorHAnsi"/>
          <w:i/>
          <w:iCs/>
        </w:rPr>
        <w:t xml:space="preserve">ávrh zmluvy musí byť v súlade s podmienkami uvedenými vo </w:t>
      </w:r>
      <w:ins w:id="12" w:author="Kubovcikova Lenka" w:date="2023-02-23T17:03:00Z">
        <w:r>
          <w:rPr>
            <w:rFonts w:cstheme="minorHAnsi"/>
            <w:i/>
            <w:iCs/>
          </w:rPr>
          <w:t>v</w:t>
        </w:r>
      </w:ins>
      <w:del w:id="13" w:author="Kubovcikova Lenka" w:date="2023-02-23T17:03:00Z">
        <w:r w:rsidRPr="00635F2B" w:rsidDel="00B0433F">
          <w:rPr>
            <w:rFonts w:cstheme="minorHAnsi"/>
            <w:i/>
            <w:iCs/>
          </w:rPr>
          <w:delText>V</w:delText>
        </w:r>
      </w:del>
      <w:r w:rsidRPr="00635F2B">
        <w:rPr>
          <w:rFonts w:cstheme="minorHAnsi"/>
          <w:i/>
          <w:iCs/>
        </w:rPr>
        <w:t xml:space="preserve">ýzve, </w:t>
      </w:r>
      <w:ins w:id="14" w:author="Kubovcikova Lenka" w:date="2023-02-23T17:02:00Z">
        <w:r>
          <w:rPr>
            <w:rFonts w:cstheme="minorHAnsi"/>
            <w:i/>
            <w:iCs/>
          </w:rPr>
          <w:t xml:space="preserve">návrh zmluvy nemusí byť samostatnou prílohou výzvy </w:t>
        </w:r>
      </w:ins>
      <w:r>
        <w:rPr>
          <w:rFonts w:cstheme="minorHAnsi"/>
          <w:i/>
          <w:iCs/>
        </w:rPr>
        <w:t>v</w:t>
      </w:r>
      <w:r w:rsidRPr="00635F2B">
        <w:rPr>
          <w:rFonts w:cstheme="minorHAnsi"/>
          <w:i/>
          <w:iCs/>
        </w:rPr>
        <w:t xml:space="preserve"> prípade, že </w:t>
      </w:r>
      <w:del w:id="15" w:author="Kubovcikova Lenka" w:date="2023-02-23T17:02:00Z">
        <w:r w:rsidRPr="00635F2B" w:rsidDel="00371CDF">
          <w:rPr>
            <w:rFonts w:cstheme="minorHAnsi"/>
            <w:i/>
            <w:iCs/>
          </w:rPr>
          <w:delText>plnenie bude prebiehať len na základe objednávky, tak návrh Zmluvy nie je prílohou Výzvy</w:delText>
        </w:r>
        <w:r w:rsidDel="00371CDF">
          <w:rPr>
            <w:rFonts w:cstheme="minorHAnsi"/>
            <w:i/>
            <w:iCs/>
          </w:rPr>
          <w:delText>, inak je ale Návrh zmluvy</w:delText>
        </w:r>
      </w:del>
      <w:ins w:id="16" w:author="Kubovcikova Lenka" w:date="2023-02-23T17:02:00Z">
        <w:r>
          <w:rPr>
            <w:rFonts w:cstheme="minorHAnsi"/>
            <w:i/>
            <w:iCs/>
          </w:rPr>
          <w:t>podmienky plnenia budú</w:t>
        </w:r>
      </w:ins>
      <w:r>
        <w:rPr>
          <w:rFonts w:cstheme="minorHAnsi"/>
          <w:i/>
          <w:iCs/>
        </w:rPr>
        <w:t xml:space="preserve"> </w:t>
      </w:r>
      <w:del w:id="17" w:author="Kubovcikova Lenka" w:date="2023-02-23T17:04:00Z">
        <w:r w:rsidDel="00B0433F">
          <w:rPr>
            <w:rFonts w:cstheme="minorHAnsi"/>
            <w:i/>
            <w:iCs/>
          </w:rPr>
          <w:delText>povinnou súčasťou</w:delText>
        </w:r>
      </w:del>
      <w:ins w:id="18" w:author="Kubovcikova Lenka" w:date="2023-02-23T17:04:00Z">
        <w:r>
          <w:rPr>
            <w:rFonts w:cstheme="minorHAnsi"/>
            <w:i/>
            <w:iCs/>
          </w:rPr>
          <w:t>uvedené priamo vo</w:t>
        </w:r>
      </w:ins>
      <w:r>
        <w:rPr>
          <w:rFonts w:cstheme="minorHAnsi"/>
          <w:i/>
          <w:iCs/>
        </w:rPr>
        <w:t xml:space="preserve"> výzv</w:t>
      </w:r>
      <w:ins w:id="19" w:author="Kubovcikova Lenka" w:date="2023-02-23T17:04:00Z">
        <w:r>
          <w:rPr>
            <w:rFonts w:cstheme="minorHAnsi"/>
            <w:i/>
            <w:iCs/>
          </w:rPr>
          <w:t>e</w:t>
        </w:r>
      </w:ins>
      <w:del w:id="20" w:author="Kubovcikova Lenka" w:date="2023-02-23T17:04:00Z">
        <w:r w:rsidDel="00B0433F">
          <w:rPr>
            <w:rFonts w:cstheme="minorHAnsi"/>
            <w:i/>
            <w:iCs/>
          </w:rPr>
          <w:delText>y</w:delText>
        </w:r>
      </w:del>
      <w:r w:rsidRPr="00635F2B">
        <w:rPr>
          <w:rFonts w:cstheme="minorHAnsi"/>
          <w:i/>
          <w:iCs/>
        </w:rPr>
        <w:t xml:space="preserve">). </w:t>
      </w:r>
    </w:p>
    <w:p w:rsidR="00890349" w:rsidRPr="007B26A8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Cs/>
        </w:rPr>
      </w:pPr>
      <w:r w:rsidRPr="0076003D">
        <w:rPr>
          <w:rFonts w:cstheme="minorHAnsi"/>
          <w:b/>
          <w:bCs/>
          <w:sz w:val="24"/>
          <w:szCs w:val="24"/>
        </w:rPr>
        <w:t xml:space="preserve">Požadovaná lehota, resp. trvanie objednávky/zmluvy : </w:t>
      </w:r>
      <w:r w:rsidRPr="007B26A8">
        <w:rPr>
          <w:rFonts w:cstheme="minorHAnsi"/>
          <w:bCs/>
        </w:rPr>
        <w:t xml:space="preserve">- odporúča sa uviesť v dňoch alebo mesiacoch,  nie konkrétny dátum, pričom je potrebné špecifikovať moment začiatku plynutia lehoty </w:t>
      </w:r>
    </w:p>
    <w:p w:rsidR="00890349" w:rsidRPr="0076003D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76003D">
        <w:rPr>
          <w:rFonts w:cstheme="minorHAnsi"/>
          <w:b/>
          <w:bCs/>
          <w:sz w:val="24"/>
          <w:szCs w:val="24"/>
        </w:rPr>
        <w:t>Hlavné podmienky financovania a platobné dojednania: - uviesť informáciu o zálohových platbách – či budú poskytnuté a akým spôsobom, splatnosť faktúr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>Podmienky účasti</w:t>
      </w:r>
      <w:r w:rsidRPr="009830D9">
        <w:rPr>
          <w:rFonts w:cstheme="minorHAnsi"/>
          <w:b/>
          <w:bCs/>
          <w:sz w:val="24"/>
          <w:szCs w:val="24"/>
        </w:rPr>
        <w:tab/>
      </w:r>
    </w:p>
    <w:p w:rsidR="00890349" w:rsidRPr="009830D9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9830D9">
        <w:rPr>
          <w:rFonts w:cstheme="minorHAnsi"/>
        </w:rPr>
        <w:t xml:space="preserve">Uchádzač musí byť oprávnený poskytovať službu/dodávať tovar resp. uskutočňovať prácu, ktorá zodpovedá predmetu zákazky. </w:t>
      </w:r>
    </w:p>
    <w:p w:rsidR="00890349" w:rsidRPr="009830D9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9830D9">
        <w:rPr>
          <w:rFonts w:cstheme="minorHAnsi"/>
          <w:b/>
        </w:rPr>
        <w:t xml:space="preserve">Uchádzač nemusí predkladať v ponuke doklad o oprávnení </w:t>
      </w:r>
      <w:r w:rsidRPr="009830D9">
        <w:rPr>
          <w:rFonts w:cstheme="minorHAnsi"/>
          <w:bCs/>
        </w:rPr>
        <w:t>poskytovať službu</w:t>
      </w:r>
      <w:r w:rsidRPr="009830D9">
        <w:rPr>
          <w:rFonts w:cstheme="minorHAnsi"/>
        </w:rPr>
        <w:t>, dodávať tovar resp. uskutočňovať prácu, ktorá zodpovedá predmetu zákazky v súlade s prvou vetou</w:t>
      </w:r>
      <w:ins w:id="21" w:author="Kubovcikova Lenka" w:date="2023-02-23T17:04:00Z">
        <w:r>
          <w:rPr>
            <w:rFonts w:cstheme="minorHAnsi"/>
          </w:rPr>
          <w:t>.</w:t>
        </w:r>
      </w:ins>
      <w:r w:rsidRPr="009830D9">
        <w:rPr>
          <w:rFonts w:cstheme="minorHAnsi"/>
        </w:rPr>
        <w:t xml:space="preserve"> </w:t>
      </w:r>
      <w:del w:id="22" w:author="Kubovcikova Lenka" w:date="2023-02-23T17:04:00Z">
        <w:r w:rsidRPr="009830D9" w:rsidDel="00B0433F">
          <w:rPr>
            <w:rFonts w:cstheme="minorHAnsi"/>
          </w:rPr>
          <w:delText xml:space="preserve">a </w:delText>
        </w:r>
        <w:r w:rsidRPr="009830D9" w:rsidDel="00B0433F">
          <w:rPr>
            <w:rFonts w:cstheme="minorHAnsi"/>
            <w:b/>
          </w:rPr>
          <w:delText>t</w:delText>
        </w:r>
      </w:del>
      <w:ins w:id="23" w:author="Kubovcikova Lenka" w:date="2023-02-23T17:04:00Z">
        <w:r>
          <w:rPr>
            <w:rFonts w:cstheme="minorHAnsi"/>
            <w:b/>
          </w:rPr>
          <w:t>T</w:t>
        </w:r>
      </w:ins>
      <w:r w:rsidRPr="009830D9">
        <w:rPr>
          <w:rFonts w:cstheme="minorHAnsi"/>
          <w:b/>
        </w:rPr>
        <w:t>úto skutočnosť si overí verejný obstarávateľ sám v príslušnom registri</w:t>
      </w:r>
      <w:r w:rsidRPr="009830D9">
        <w:rPr>
          <w:rFonts w:cstheme="minorHAnsi"/>
        </w:rPr>
        <w:t xml:space="preserve">, v ktorom je uchádzač zapísaný. 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 xml:space="preserve">Kritériá na vyhodnotenie ponúk </w:t>
      </w:r>
      <w:ins w:id="24" w:author="Kubovcikova Lenka" w:date="2023-02-23T17:07:00Z">
        <w:r>
          <w:rPr>
            <w:rFonts w:cstheme="minorHAnsi"/>
            <w:b/>
            <w:bCs/>
            <w:sz w:val="24"/>
            <w:szCs w:val="24"/>
          </w:rPr>
          <w:t>a pravidlá ich uplatnenia</w:t>
        </w:r>
      </w:ins>
    </w:p>
    <w:p w:rsidR="00890349" w:rsidRPr="0076003D" w:rsidRDefault="00890349" w:rsidP="00890349">
      <w:pPr>
        <w:spacing w:before="120" w:after="120" w:line="240" w:lineRule="auto"/>
        <w:ind w:firstLine="360"/>
        <w:rPr>
          <w:rFonts w:cstheme="minorHAnsi"/>
          <w:i/>
          <w:iCs/>
        </w:rPr>
      </w:pPr>
      <w:r w:rsidRPr="0076003D">
        <w:rPr>
          <w:rFonts w:cstheme="minorHAnsi"/>
          <w:b/>
          <w:bCs/>
          <w:i/>
          <w:iCs/>
        </w:rPr>
        <w:t>Príklad1:</w:t>
      </w:r>
      <w:r w:rsidRPr="0076003D">
        <w:rPr>
          <w:rFonts w:cstheme="minorHAnsi"/>
        </w:rPr>
        <w:t xml:space="preserve"> </w:t>
      </w:r>
      <w:r w:rsidRPr="0076003D">
        <w:rPr>
          <w:rFonts w:cstheme="minorHAnsi"/>
          <w:i/>
          <w:iCs/>
        </w:rPr>
        <w:t xml:space="preserve">Obstarávateľ stanovil 1 kritérium na vyhodnotenie ponúk: </w:t>
      </w:r>
    </w:p>
    <w:p w:rsidR="00890349" w:rsidRPr="0076003D" w:rsidRDefault="00890349" w:rsidP="00890349">
      <w:pPr>
        <w:spacing w:before="120" w:after="120" w:line="240" w:lineRule="auto"/>
        <w:ind w:firstLine="360"/>
        <w:rPr>
          <w:rFonts w:cstheme="minorHAnsi"/>
          <w:b/>
          <w:i/>
          <w:iCs/>
        </w:rPr>
      </w:pPr>
      <w:r w:rsidRPr="0076003D">
        <w:rPr>
          <w:rFonts w:cstheme="minorHAnsi"/>
          <w:b/>
          <w:i/>
          <w:iCs/>
        </w:rPr>
        <w:t>Najnižšia cena za celý predmet zákazky v EU</w:t>
      </w:r>
      <w:r w:rsidRPr="0076003D">
        <w:rPr>
          <w:rFonts w:cstheme="minorHAnsi"/>
          <w:b/>
          <w:i/>
          <w:iCs/>
          <w:color w:val="000000" w:themeColor="text1"/>
        </w:rPr>
        <w:t xml:space="preserve">R vrátane </w:t>
      </w:r>
      <w:r w:rsidRPr="0076003D">
        <w:rPr>
          <w:rFonts w:cstheme="minorHAnsi"/>
          <w:b/>
          <w:i/>
          <w:iCs/>
        </w:rPr>
        <w:t xml:space="preserve">DPH </w:t>
      </w:r>
    </w:p>
    <w:p w:rsidR="00890349" w:rsidRPr="0076003D" w:rsidRDefault="00890349" w:rsidP="00890349">
      <w:pPr>
        <w:pStyle w:val="Odsekzoznamu"/>
        <w:numPr>
          <w:ilvl w:val="0"/>
          <w:numId w:val="2"/>
        </w:numPr>
        <w:spacing w:before="120" w:after="120" w:line="240" w:lineRule="auto"/>
        <w:contextualSpacing w:val="0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>Uchádzač predloží  Návrh na plnenie kritérií vrátane vyplnenej Cenovej tabuľky uvedený v Prílohe č. 3 tejto výzvy.</w:t>
      </w:r>
    </w:p>
    <w:p w:rsidR="00890349" w:rsidRPr="0076003D" w:rsidRDefault="00890349" w:rsidP="00890349">
      <w:pPr>
        <w:pStyle w:val="Odsekzoznamu"/>
        <w:numPr>
          <w:ilvl w:val="0"/>
          <w:numId w:val="2"/>
        </w:numPr>
        <w:spacing w:before="120" w:after="120" w:line="240" w:lineRule="auto"/>
        <w:contextualSpacing w:val="0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 xml:space="preserve">Uchádzač v cene predmetu zákazky uvedie pre každú požadovanú položku aj jednotkovú cenu. Celková cena je daná súčinom jednotkovej ceny a množstva uvedeného v zozname položiek. </w:t>
      </w:r>
    </w:p>
    <w:p w:rsidR="00890349" w:rsidRPr="0076003D" w:rsidRDefault="00890349" w:rsidP="00890349">
      <w:pPr>
        <w:spacing w:before="120" w:after="120" w:line="240" w:lineRule="auto"/>
        <w:ind w:firstLine="363"/>
        <w:rPr>
          <w:rFonts w:cstheme="minorHAnsi"/>
          <w:b/>
          <w:i/>
          <w:iCs/>
          <w:szCs w:val="23"/>
          <w:u w:val="single"/>
        </w:rPr>
      </w:pPr>
      <w:r w:rsidRPr="0076003D">
        <w:rPr>
          <w:rFonts w:cstheme="minorHAnsi"/>
          <w:b/>
          <w:i/>
          <w:iCs/>
          <w:u w:val="single"/>
        </w:rPr>
        <w:t>Pravidlá pre uplatnenie a spôsob vyhodnotenia kritéria sú nasledujúce: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b/>
          <w:i/>
          <w:iCs/>
        </w:rPr>
      </w:pPr>
      <w:r w:rsidRPr="0076003D">
        <w:rPr>
          <w:rFonts w:cstheme="minorHAnsi"/>
          <w:b/>
          <w:i/>
          <w:iCs/>
          <w:color w:val="000000" w:themeColor="text1"/>
        </w:rPr>
        <w:t>Úspešným uchádzačom sa stane uchádzač, ktorý vo svojej ponuke predloží najnižšiu cenu za celý predmet zákazky v EUR vrátane DPH. Ako druhý v poradí sa umiestni uchádzač, ktorý vo svojej ponuke predloží druhú najnižšiu cenu za predmet zákazky v EUR vrátane DPH, atď</w:t>
      </w:r>
      <w:r w:rsidRPr="0076003D">
        <w:rPr>
          <w:rFonts w:cstheme="minorHAnsi"/>
          <w:b/>
          <w:i/>
          <w:iCs/>
        </w:rPr>
        <w:t xml:space="preserve">. 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i/>
          <w:iCs/>
        </w:rPr>
      </w:pPr>
      <w:r w:rsidRPr="0076003D">
        <w:rPr>
          <w:rFonts w:cstheme="minorHAnsi"/>
          <w:b/>
          <w:bCs/>
          <w:i/>
          <w:iCs/>
        </w:rPr>
        <w:t>Príklad1:</w:t>
      </w:r>
      <w:r w:rsidRPr="0076003D">
        <w:rPr>
          <w:rFonts w:cstheme="minorHAnsi"/>
          <w:b/>
          <w:bCs/>
        </w:rPr>
        <w:t xml:space="preserve"> </w:t>
      </w:r>
      <w:r w:rsidRPr="0076003D">
        <w:rPr>
          <w:rFonts w:cstheme="minorHAnsi"/>
          <w:i/>
          <w:iCs/>
        </w:rPr>
        <w:t xml:space="preserve">Obstarávateľ stanovil 2 kritériá na vyhodnotenie ponúk: 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b/>
          <w:i/>
          <w:iCs/>
        </w:rPr>
      </w:pPr>
      <w:r w:rsidRPr="0076003D">
        <w:rPr>
          <w:rFonts w:cstheme="minorHAnsi"/>
          <w:b/>
          <w:i/>
          <w:iCs/>
        </w:rPr>
        <w:t>Kritérium A: Cena – váha kritéria 70%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b/>
          <w:i/>
          <w:iCs/>
        </w:rPr>
      </w:pPr>
      <w:r w:rsidRPr="0076003D">
        <w:rPr>
          <w:rFonts w:cstheme="minorHAnsi"/>
          <w:b/>
          <w:i/>
          <w:iCs/>
        </w:rPr>
        <w:t>Kritérium B: Lehota – váha kritéria 30%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b/>
          <w:i/>
          <w:iCs/>
          <w:szCs w:val="23"/>
          <w:u w:val="single"/>
        </w:rPr>
      </w:pPr>
      <w:r w:rsidRPr="0076003D">
        <w:rPr>
          <w:rFonts w:cstheme="minorHAnsi"/>
          <w:b/>
          <w:i/>
          <w:iCs/>
          <w:u w:val="single"/>
        </w:rPr>
        <w:t>Pravidlá pre uplatnenie a spôsob vyhodnotenia kritéria sú nasledujúce: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>Každá predložená ponuka bude hodnotená za všetky uvedené kritéria A</w:t>
      </w:r>
      <w:del w:id="25" w:author="Kubovcikova Lenka" w:date="2023-03-02T22:58:00Z">
        <w:r w:rsidRPr="0076003D" w:rsidDel="00087321">
          <w:rPr>
            <w:rFonts w:cstheme="minorHAnsi"/>
            <w:i/>
            <w:iCs/>
          </w:rPr>
          <w:delText xml:space="preserve"> a</w:delText>
        </w:r>
      </w:del>
      <w:r w:rsidRPr="0076003D">
        <w:rPr>
          <w:rFonts w:cstheme="minorHAnsi"/>
          <w:i/>
          <w:iCs/>
        </w:rPr>
        <w:t xml:space="preserve"> B. Celkové hodnotenie predloženej ponuky sa určí ako súčet pridelených bodov za jednotlivé kritériá t.j. podľa vzorca: H =HA + HB kde H je celkové hodnotenie ponuky, HA je hodnotenie ponuky z pohľadu kritéria A, HB je hodnotenie ponuky z pohľadu kritéria B. 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 xml:space="preserve">Maximálny počet bodov za kritérium A sa pridelí ponuke uchádzača s najnižšou navrhovanou hodnotou v príslušnom kritériu. Pri ostatných ponukách sa určí úmerou. Úmera sa vypočíta ako podiel najnižšej navrhovanej hodnoty za príslušné kritérium a navrhovanej hodnoty príslušného kritéria aktuálne hodnotenej ponuky, vynásobený maximálnym počtom bodov pre príslušné kritérium. Hodnotenie ponuky z pohľadu kritéria A sa určí podľa vzorca: HA = 70 * (Amin / A) kde Amin je najnižšia navrhovaná celková cena zo všetkých hodnotených ponúk A je navrhovaná </w:t>
      </w:r>
      <w:r w:rsidRPr="0076003D">
        <w:rPr>
          <w:rFonts w:cstheme="minorHAnsi"/>
          <w:i/>
          <w:iCs/>
        </w:rPr>
        <w:lastRenderedPageBreak/>
        <w:t>celková cena hodnotenej ponuky Znak ,,*“ predstavuje matematické znamienko súčinu. Cena musí byť vyjadrená kladným číslom na dve  desatinné miesta.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  <w:i/>
          <w:iCs/>
        </w:rPr>
      </w:pPr>
      <w:r w:rsidRPr="0076003D">
        <w:rPr>
          <w:rFonts w:cstheme="minorHAnsi"/>
          <w:i/>
          <w:iCs/>
        </w:rPr>
        <w:t>Hodnotenie ponuky z pohľadu kritéria B sa určí podľa vzorca: HB = 30 * (Bmin / B) kde Bmin je najnižšia navrhovaná celková cena zo všetkých hodnotených ponúk B je navrhovaná celková cena hodnotenej ponuky Znak ,,*“ predstavuje matematické znamienko súčinu. Cena musí byť vyjadrená kladným číslom na dve desatinné miesta.</w:t>
      </w:r>
    </w:p>
    <w:p w:rsidR="00890349" w:rsidRPr="0076003D" w:rsidRDefault="00890349" w:rsidP="00890349">
      <w:pPr>
        <w:spacing w:before="120" w:after="120" w:line="240" w:lineRule="auto"/>
        <w:ind w:left="363"/>
        <w:rPr>
          <w:rFonts w:cstheme="minorHAnsi"/>
        </w:rPr>
      </w:pPr>
      <w:r w:rsidRPr="0076003D">
        <w:rPr>
          <w:rFonts w:cstheme="minorHAnsi"/>
          <w:i/>
          <w:iCs/>
        </w:rPr>
        <w:t>Úspešným uchádzačom v tomto postupe zadávania zákazky sa stane uchádzač, ktorého ponuka po súčte dosiahnutých bodov za všetky hodnotené kritériá na vyhodnotenie ponúk dosiahne najvyšší počet bodov. V prípade rovnosti bodov získaných dvomi, resp. viacerými uchádzačmi, bude rozhodujúcim kritériom najvyšší počet bodov za hodnotiace kritérium</w:t>
      </w:r>
      <w:r w:rsidRPr="0076003D">
        <w:rPr>
          <w:rFonts w:cstheme="minorHAnsi"/>
        </w:rPr>
        <w:t>.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 xml:space="preserve">Lehota na predkladanie ponúk </w:t>
      </w:r>
      <w:ins w:id="26" w:author="Kubovcikova Lenka" w:date="2023-02-23T17:08:00Z">
        <w:r>
          <w:rPr>
            <w:rFonts w:cstheme="minorHAnsi"/>
            <w:b/>
            <w:bCs/>
            <w:sz w:val="24"/>
            <w:szCs w:val="24"/>
          </w:rPr>
          <w:t>uplynie dňa:</w:t>
        </w:r>
      </w:ins>
      <w:ins w:id="27" w:author="Kubovcikova Lenka" w:date="2023-02-23T17:09:00Z">
        <w:r>
          <w:rPr>
            <w:rFonts w:cstheme="minorHAnsi"/>
            <w:b/>
            <w:bCs/>
            <w:sz w:val="24"/>
            <w:szCs w:val="24"/>
          </w:rPr>
          <w:t>......</w:t>
        </w:r>
      </w:ins>
      <w:ins w:id="28" w:author="Kubovcikova Lenka" w:date="2023-02-23T17:08:00Z">
        <w:r>
          <w:rPr>
            <w:rFonts w:cstheme="minorHAnsi"/>
            <w:b/>
            <w:bCs/>
            <w:sz w:val="24"/>
            <w:szCs w:val="24"/>
          </w:rPr>
          <w:t xml:space="preserve">    </w:t>
        </w:r>
      </w:ins>
      <w:del w:id="29" w:author="Kubovcikova Lenka" w:date="2023-02-23T17:08:00Z">
        <w:r w:rsidRPr="00B0433F" w:rsidDel="00B0433F">
          <w:rPr>
            <w:rFonts w:cstheme="minorHAnsi"/>
            <w:b/>
            <w:bCs/>
            <w:sz w:val="24"/>
            <w:szCs w:val="24"/>
          </w:rPr>
          <w:delText xml:space="preserve">– </w:delText>
        </w:r>
      </w:del>
      <w:r w:rsidRPr="00B0433F">
        <w:rPr>
          <w:rFonts w:cstheme="minorHAnsi"/>
          <w:b/>
          <w:bCs/>
          <w:sz w:val="24"/>
          <w:szCs w:val="24"/>
        </w:rPr>
        <w:t>do</w:t>
      </w:r>
      <w:ins w:id="30" w:author="Kubovcikova Lenka" w:date="2023-02-23T17:08:00Z">
        <w:r w:rsidRPr="00B0433F">
          <w:rPr>
            <w:rFonts w:cstheme="minorHAnsi"/>
            <w:b/>
            <w:bCs/>
            <w:sz w:val="24"/>
            <w:szCs w:val="24"/>
          </w:rPr>
          <w:t>:</w:t>
        </w:r>
      </w:ins>
      <w:r w:rsidRPr="009830D9">
        <w:rPr>
          <w:rFonts w:cstheme="minorHAnsi"/>
          <w:bCs/>
          <w:sz w:val="24"/>
          <w:szCs w:val="24"/>
        </w:rPr>
        <w:t xml:space="preserve"> </w:t>
      </w:r>
      <w:ins w:id="31" w:author="Kubovcikova Lenka" w:date="2023-02-23T17:09:00Z">
        <w:r>
          <w:rPr>
            <w:rFonts w:cstheme="minorHAnsi"/>
            <w:bCs/>
            <w:sz w:val="24"/>
            <w:szCs w:val="24"/>
          </w:rPr>
          <w:t>.....</w:t>
        </w:r>
      </w:ins>
      <w:del w:id="32" w:author="Kubovcikova Lenka" w:date="2023-02-23T17:09:00Z">
        <w:r w:rsidRPr="009830D9" w:rsidDel="00B0433F">
          <w:rPr>
            <w:rFonts w:cstheme="minorHAnsi"/>
            <w:bCs/>
            <w:sz w:val="24"/>
            <w:szCs w:val="24"/>
          </w:rPr>
          <w:delText>xx.</w:delText>
        </w:r>
      </w:del>
      <w:r w:rsidRPr="009830D9">
        <w:rPr>
          <w:rFonts w:cstheme="minorHAnsi"/>
          <w:bCs/>
          <w:sz w:val="24"/>
          <w:szCs w:val="24"/>
        </w:rPr>
        <w:t xml:space="preserve"> Ponuky predložené po uplynutí tejto lehoty nebudú akceptované.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 xml:space="preserve">Miesto a spôsob predloženia ponúk </w:t>
      </w:r>
    </w:p>
    <w:p w:rsidR="00890349" w:rsidRPr="0076003D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76003D">
        <w:rPr>
          <w:rFonts w:cstheme="minorHAnsi"/>
        </w:rPr>
        <w:t xml:space="preserve">Ponuky je možné predkladať prostredníctvom e-mailu </w:t>
      </w:r>
      <w:del w:id="33" w:author="Kubovcikova Lenka" w:date="2023-02-22T08:39:00Z">
        <w:r w:rsidRPr="0076003D" w:rsidDel="003B798F">
          <w:rPr>
            <w:rStyle w:val="Odkaznapoznmkupodiarou"/>
            <w:rFonts w:cstheme="minorHAnsi"/>
          </w:rPr>
          <w:footnoteReference w:id="2"/>
        </w:r>
      </w:del>
      <w:r w:rsidRPr="0076003D">
        <w:rPr>
          <w:rFonts w:cstheme="minorHAnsi"/>
        </w:rPr>
        <w:t xml:space="preserve">na adresu .........., v lehote na predkladanie ponúk. 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>Obsah ponuky uchádzača</w:t>
      </w:r>
    </w:p>
    <w:p w:rsidR="00890349" w:rsidRPr="0076003D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76003D">
        <w:rPr>
          <w:rFonts w:cstheme="minorHAnsi"/>
        </w:rPr>
        <w:t xml:space="preserve">Uchádzač predloží v elektronickej e-mailovej </w:t>
      </w:r>
      <w:ins w:id="36" w:author="Kubovcikova Lenka" w:date="2023-02-23T17:10:00Z">
        <w:r>
          <w:rPr>
            <w:rFonts w:cstheme="minorHAnsi"/>
          </w:rPr>
          <w:t>(pozn. resp., prostredníctvom iného komunikačného prostriedku – obstarávateľ bližšie špecifikuje)</w:t>
        </w:r>
      </w:ins>
      <w:del w:id="37" w:author="Kubovcikova Lenka" w:date="2023-02-22T08:39:00Z">
        <w:r w:rsidRPr="0076003D" w:rsidDel="003B798F">
          <w:rPr>
            <w:rFonts w:cstheme="minorHAnsi"/>
            <w:vertAlign w:val="superscript"/>
          </w:rPr>
          <w:delText>19</w:delText>
        </w:r>
        <w:r w:rsidDel="003B798F">
          <w:rPr>
            <w:rFonts w:cstheme="minorHAnsi"/>
            <w:vertAlign w:val="superscript"/>
          </w:rPr>
          <w:delText xml:space="preserve"> </w:delText>
        </w:r>
      </w:del>
      <w:r w:rsidRPr="0076003D">
        <w:rPr>
          <w:rFonts w:cstheme="minorHAnsi"/>
        </w:rPr>
        <w:t>ponuke:</w:t>
      </w:r>
    </w:p>
    <w:p w:rsidR="00890349" w:rsidRPr="0076003D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76003D">
        <w:rPr>
          <w:rFonts w:cstheme="minorHAnsi"/>
        </w:rPr>
        <w:t xml:space="preserve">Vyplnený, podpísaný (opečiatkovaný) </w:t>
      </w:r>
      <w:r w:rsidRPr="0076003D">
        <w:rPr>
          <w:rFonts w:cstheme="minorHAnsi"/>
          <w:b/>
          <w:bCs/>
        </w:rPr>
        <w:t>Návrh na plnenie kritérií s n</w:t>
      </w:r>
      <w:ins w:id="38" w:author="Kubovcikova Lenka" w:date="2023-01-30T22:54:00Z">
        <w:r>
          <w:rPr>
            <w:rFonts w:cstheme="minorHAnsi"/>
            <w:b/>
            <w:bCs/>
          </w:rPr>
          <w:t>a</w:t>
        </w:r>
      </w:ins>
      <w:del w:id="39" w:author="Kubovcikova Lenka" w:date="2023-01-30T22:54:00Z">
        <w:r w:rsidRPr="0076003D" w:rsidDel="005224E9">
          <w:rPr>
            <w:rFonts w:cstheme="minorHAnsi"/>
            <w:b/>
            <w:bCs/>
          </w:rPr>
          <w:delText>e</w:delText>
        </w:r>
      </w:del>
      <w:r w:rsidRPr="0076003D">
        <w:rPr>
          <w:rFonts w:cstheme="minorHAnsi"/>
          <w:b/>
          <w:bCs/>
        </w:rPr>
        <w:t>cenenými položkami.</w:t>
      </w:r>
      <w:r w:rsidRPr="0076003D">
        <w:rPr>
          <w:rFonts w:cstheme="minorHAnsi"/>
        </w:rPr>
        <w:t xml:space="preserve"> Návrh na plnenie kritérií tvorí </w:t>
      </w:r>
      <w:r w:rsidRPr="0076003D">
        <w:rPr>
          <w:rFonts w:cstheme="minorHAnsi"/>
          <w:b/>
        </w:rPr>
        <w:t>Prílohu č. 3</w:t>
      </w:r>
      <w:r w:rsidRPr="0076003D">
        <w:rPr>
          <w:rFonts w:cstheme="minorHAnsi"/>
        </w:rPr>
        <w:t xml:space="preserve"> tejto výzvy. </w:t>
      </w:r>
    </w:p>
    <w:p w:rsidR="00890349" w:rsidRPr="009830D9" w:rsidRDefault="00890349" w:rsidP="00890349">
      <w:pPr>
        <w:pStyle w:val="Odsekzoznamu"/>
        <w:numPr>
          <w:ilvl w:val="0"/>
          <w:numId w:val="7"/>
        </w:numPr>
        <w:spacing w:before="120" w:after="120" w:line="240" w:lineRule="auto"/>
        <w:contextualSpacing w:val="0"/>
        <w:rPr>
          <w:rFonts w:cstheme="minorHAnsi"/>
          <w:b/>
          <w:bCs/>
          <w:sz w:val="24"/>
          <w:szCs w:val="24"/>
        </w:rPr>
      </w:pPr>
      <w:r w:rsidRPr="009830D9">
        <w:rPr>
          <w:rFonts w:cstheme="minorHAnsi"/>
          <w:b/>
          <w:bCs/>
          <w:sz w:val="24"/>
          <w:szCs w:val="24"/>
        </w:rPr>
        <w:t xml:space="preserve">Jazyk, v ktorom možno predložiť ponuky  je slovenský jazyk. </w:t>
      </w:r>
    </w:p>
    <w:p w:rsidR="00890349" w:rsidRPr="0076003D" w:rsidRDefault="00890349" w:rsidP="00890349">
      <w:pPr>
        <w:spacing w:before="120" w:after="120" w:line="240" w:lineRule="auto"/>
        <w:ind w:left="360"/>
        <w:rPr>
          <w:rFonts w:cstheme="minorHAnsi"/>
        </w:rPr>
      </w:pPr>
      <w:r w:rsidRPr="0076003D">
        <w:rPr>
          <w:rFonts w:cstheme="minorHAnsi"/>
        </w:rPr>
        <w:t>Ak je doklad alebo dokument vyhotovený v cudzom jazyku, predkladá sa spolu s jeho prekladom do štátneho jazyka</w:t>
      </w:r>
      <w:ins w:id="40" w:author="Kubovcikova Lenka" w:date="2023-02-23T17:14:00Z">
        <w:r>
          <w:rPr>
            <w:rFonts w:cstheme="minorHAnsi"/>
          </w:rPr>
          <w:t xml:space="preserve"> (pozn. </w:t>
        </w:r>
      </w:ins>
      <w:ins w:id="41" w:author="Kubovcikova Lenka" w:date="2023-02-23T17:15:00Z">
        <w:r>
          <w:rPr>
            <w:rFonts w:cstheme="minorHAnsi"/>
          </w:rPr>
          <w:t>ak ponuka nie je predložená v štátnom jazyku, preklad ponuky</w:t>
        </w:r>
      </w:ins>
      <w:ins w:id="42" w:author="Kubovcikova Lenka" w:date="2023-02-23T17:14:00Z">
        <w:r>
          <w:rPr>
            <w:rFonts w:cstheme="minorHAnsi"/>
          </w:rPr>
          <w:t xml:space="preserve"> môže zabezpečiť </w:t>
        </w:r>
      </w:ins>
      <w:ins w:id="43" w:author="Kubovcikova Lenka" w:date="2023-02-23T17:16:00Z">
        <w:r>
          <w:rPr>
            <w:rFonts w:cstheme="minorHAnsi"/>
          </w:rPr>
          <w:t xml:space="preserve">aj </w:t>
        </w:r>
      </w:ins>
      <w:ins w:id="44" w:author="Kubovcikova Lenka" w:date="2023-02-23T17:14:00Z">
        <w:r>
          <w:rPr>
            <w:rFonts w:cstheme="minorHAnsi"/>
          </w:rPr>
          <w:t>obstarávateľ</w:t>
        </w:r>
      </w:ins>
      <w:ins w:id="45" w:author="Kubovcikova Lenka" w:date="2023-02-23T17:15:00Z">
        <w:r>
          <w:rPr>
            <w:rFonts w:cstheme="minorHAnsi"/>
          </w:rPr>
          <w:t>)</w:t>
        </w:r>
      </w:ins>
      <w:r w:rsidRPr="0076003D">
        <w:rPr>
          <w:rFonts w:cstheme="minorHAnsi"/>
        </w:rPr>
        <w:t xml:space="preserve">; to neplatí pre ponuky, doklady a dokumenty vyhotovené v českom jazyku. Ak sa zistí rozdiel v ich obsahu, rozhodujúci je </w:t>
      </w:r>
      <w:del w:id="46" w:author="Kubovcikova Lenka" w:date="2023-03-02T19:21:00Z">
        <w:r w:rsidDel="00D87333">
          <w:rPr>
            <w:rFonts w:cstheme="minorHAnsi"/>
          </w:rPr>
          <w:delText xml:space="preserve">úradný </w:delText>
        </w:r>
      </w:del>
      <w:r w:rsidRPr="0076003D">
        <w:rPr>
          <w:rFonts w:cstheme="minorHAnsi"/>
        </w:rPr>
        <w:t>preklad do štátneho jazyka.</w:t>
      </w:r>
    </w:p>
    <w:p w:rsidR="00890349" w:rsidRPr="0076003D" w:rsidRDefault="00890349" w:rsidP="00890349">
      <w:pPr>
        <w:spacing w:before="480"/>
        <w:rPr>
          <w:rFonts w:cstheme="minorHAnsi"/>
          <w:b/>
          <w:bCs/>
          <w:sz w:val="24"/>
          <w:szCs w:val="23"/>
        </w:rPr>
      </w:pPr>
      <w:r w:rsidRPr="0076003D">
        <w:rPr>
          <w:rFonts w:cstheme="minorHAnsi"/>
          <w:b/>
          <w:bCs/>
          <w:sz w:val="24"/>
          <w:szCs w:val="23"/>
        </w:rPr>
        <w:t xml:space="preserve">Prílohy k Výzve na predkladanie ponúk: </w:t>
      </w:r>
    </w:p>
    <w:p w:rsidR="00890349" w:rsidRPr="0076003D" w:rsidRDefault="00890349" w:rsidP="00890349">
      <w:pPr>
        <w:rPr>
          <w:rFonts w:cstheme="minorHAnsi"/>
        </w:rPr>
      </w:pPr>
      <w:r w:rsidRPr="0076003D">
        <w:rPr>
          <w:rFonts w:cstheme="minorHAnsi"/>
        </w:rPr>
        <w:t>Príloha č. 1 – alt. Opis predmetu zákazky</w:t>
      </w:r>
    </w:p>
    <w:p w:rsidR="00890349" w:rsidRPr="0076003D" w:rsidRDefault="00890349" w:rsidP="00890349">
      <w:pPr>
        <w:rPr>
          <w:rFonts w:cstheme="minorHAnsi"/>
        </w:rPr>
      </w:pPr>
      <w:r w:rsidRPr="0076003D">
        <w:rPr>
          <w:rFonts w:cstheme="minorHAnsi"/>
        </w:rPr>
        <w:t>Príloha č. 2 – Návrh zmluvy</w:t>
      </w:r>
      <w:ins w:id="47" w:author="Kubovcikova Lenka" w:date="2023-03-02T19:19:00Z">
        <w:r>
          <w:rPr>
            <w:rFonts w:cstheme="minorHAnsi"/>
          </w:rPr>
          <w:t xml:space="preserve"> (ak relevantné)</w:t>
        </w:r>
      </w:ins>
    </w:p>
    <w:p w:rsidR="00890349" w:rsidRPr="0076003D" w:rsidRDefault="00890349" w:rsidP="00890349">
      <w:pPr>
        <w:rPr>
          <w:rFonts w:cstheme="minorHAnsi"/>
        </w:rPr>
      </w:pPr>
      <w:r w:rsidRPr="0076003D">
        <w:rPr>
          <w:rFonts w:cstheme="minorHAnsi"/>
        </w:rPr>
        <w:t>Príloha č. 3 – Návrh na plnenie kritérií – cenová ponuka</w:t>
      </w: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rPr>
          <w:rFonts w:cstheme="minorHAnsi"/>
        </w:rPr>
      </w:pPr>
    </w:p>
    <w:p w:rsidR="00890349" w:rsidRPr="000609B7" w:rsidRDefault="00890349" w:rsidP="00890349">
      <w:pPr>
        <w:tabs>
          <w:tab w:val="left" w:pos="5532"/>
        </w:tabs>
        <w:rPr>
          <w:rFonts w:cstheme="minorHAnsi"/>
        </w:rPr>
      </w:pPr>
      <w:r w:rsidRPr="000609B7">
        <w:rPr>
          <w:rFonts w:cstheme="minorHAnsi"/>
        </w:rPr>
        <w:tab/>
        <w:t>Meno a priezvisko zodpovednej osoby</w:t>
      </w:r>
    </w:p>
    <w:p w:rsidR="00890349" w:rsidDel="00C41305" w:rsidRDefault="00890349" w:rsidP="007F463D">
      <w:pPr>
        <w:pStyle w:val="slovannadpisZsnH"/>
        <w:rPr>
          <w:del w:id="48" w:author="Kubovcikova Lenka" w:date="2023-02-23T17:17:00Z"/>
        </w:rPr>
      </w:pPr>
      <w:r w:rsidRPr="000609B7">
        <w:t>Miesto a dátum:</w:t>
      </w:r>
      <w:r w:rsidRPr="000609B7">
        <w:tab/>
      </w:r>
      <w:r w:rsidRPr="000609B7">
        <w:tab/>
      </w:r>
      <w:r w:rsidRPr="000609B7">
        <w:tab/>
      </w:r>
      <w:r w:rsidRPr="000609B7">
        <w:tab/>
      </w:r>
      <w:r w:rsidRPr="000609B7">
        <w:tab/>
      </w:r>
      <w:r w:rsidRPr="000609B7">
        <w:tab/>
      </w:r>
      <w:r w:rsidRPr="000609B7">
        <w:tab/>
        <w:t xml:space="preserve">          Podpis</w:t>
      </w:r>
      <w:bookmarkStart w:id="49" w:name="_GoBack"/>
      <w:bookmarkEnd w:id="49"/>
    </w:p>
    <w:p w:rsidR="00890349" w:rsidRDefault="00890349" w:rsidP="00890349">
      <w:pPr>
        <w:rPr>
          <w:rFonts w:cstheme="minorHAnsi"/>
        </w:rPr>
      </w:pPr>
    </w:p>
    <w:sectPr w:rsidR="00890349" w:rsidSect="007F463D">
      <w:footerReference w:type="default" r:id="rId8"/>
      <w:headerReference w:type="first" r:id="rId9"/>
      <w:footerReference w:type="first" r:id="rId10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C1D" w:rsidRDefault="00983C1D" w:rsidP="00853C94">
      <w:pPr>
        <w:spacing w:after="0" w:line="240" w:lineRule="auto"/>
      </w:pPr>
      <w:r>
        <w:separator/>
      </w:r>
    </w:p>
  </w:endnote>
  <w:endnote w:type="continuationSeparator" w:id="0">
    <w:p w:rsidR="00983C1D" w:rsidRDefault="00983C1D" w:rsidP="0085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Serif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788186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463D">
          <w:rPr>
            <w:noProof/>
          </w:rPr>
          <w:t>1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906972"/>
      <w:docPartObj>
        <w:docPartGallery w:val="Page Numbers (Bottom of Page)"/>
        <w:docPartUnique/>
      </w:docPartObj>
    </w:sdtPr>
    <w:sdtEndPr/>
    <w:sdtContent>
      <w:p w:rsidR="00853C94" w:rsidRDefault="00853C94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53C94" w:rsidRDefault="00853C9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C1D" w:rsidRDefault="00983C1D" w:rsidP="00853C94">
      <w:pPr>
        <w:spacing w:after="0" w:line="240" w:lineRule="auto"/>
      </w:pPr>
      <w:r>
        <w:separator/>
      </w:r>
    </w:p>
  </w:footnote>
  <w:footnote w:type="continuationSeparator" w:id="0">
    <w:p w:rsidR="00983C1D" w:rsidRDefault="00983C1D" w:rsidP="00853C94">
      <w:pPr>
        <w:spacing w:after="0" w:line="240" w:lineRule="auto"/>
      </w:pPr>
      <w:r>
        <w:continuationSeparator/>
      </w:r>
    </w:p>
  </w:footnote>
  <w:footnote w:id="1">
    <w:p w:rsidR="00890349" w:rsidRPr="000C75C2" w:rsidRDefault="00890349" w:rsidP="00890349">
      <w:pPr>
        <w:pStyle w:val="Textpoznmkypodiarou"/>
      </w:pPr>
      <w:r w:rsidRPr="000C75C2">
        <w:rPr>
          <w:rStyle w:val="Odkaznapoznmkupodiarou"/>
        </w:rPr>
        <w:footnoteRef/>
      </w:r>
      <w:r w:rsidRPr="000C75C2">
        <w:t xml:space="preserve"> Aplikovateľná pre procesy obstarávania (t.j. pre osoby, ktoré nie sú verejnými obstarávateľmi ani obstarávateľmi)</w:t>
      </w:r>
    </w:p>
  </w:footnote>
  <w:footnote w:id="2">
    <w:p w:rsidR="00890349" w:rsidRPr="000C75C2" w:rsidDel="003B798F" w:rsidRDefault="00890349" w:rsidP="00890349">
      <w:pPr>
        <w:pStyle w:val="Textpoznmkypodiarou"/>
        <w:rPr>
          <w:del w:id="34" w:author="Kubovcikova Lenka" w:date="2023-02-22T08:39:00Z"/>
        </w:rPr>
      </w:pPr>
      <w:del w:id="35" w:author="Kubovcikova Lenka" w:date="2023-02-22T08:39:00Z">
        <w:r w:rsidRPr="000C75C2" w:rsidDel="003B798F">
          <w:rPr>
            <w:rStyle w:val="Odkaznapoznmkupodiarou"/>
          </w:rPr>
          <w:footnoteRef/>
        </w:r>
        <w:r w:rsidRPr="000C75C2" w:rsidDel="003B798F">
          <w:delText xml:space="preserve"> Pozn.  E-mail ako komunikačný prostriedok nie je dovolený v rámci zadávania zákazky podľa § 117 ZVO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3C94" w:rsidRDefault="00853C94">
    <w:pPr>
      <w:pStyle w:val="Hlavika"/>
    </w:pPr>
    <w:r w:rsidRPr="009D7C43">
      <w:rPr>
        <w:noProof/>
        <w:lang w:eastAsia="sk-SK"/>
      </w:rPr>
      <w:drawing>
        <wp:inline distT="0" distB="0" distL="0" distR="0" wp14:anchorId="19A0FC0A" wp14:editId="4FF1C7A6">
          <wp:extent cx="5729487" cy="463550"/>
          <wp:effectExtent l="0" t="0" r="5080" b="0"/>
          <wp:docPr id="2" name="Obrázok 2" descr="C:\Users\trojanova\Desktop\Logo PO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rojanova\Desktop\Logo PO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995" cy="465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76E9"/>
    <w:multiLevelType w:val="hybridMultilevel"/>
    <w:tmpl w:val="F716921C"/>
    <w:lvl w:ilvl="0" w:tplc="218667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60" w:hanging="360"/>
      </w:pPr>
    </w:lvl>
    <w:lvl w:ilvl="2" w:tplc="041B001B" w:tentative="1">
      <w:start w:val="1"/>
      <w:numFmt w:val="lowerRoman"/>
      <w:lvlText w:val="%3."/>
      <w:lvlJc w:val="right"/>
      <w:pPr>
        <w:ind w:left="1080" w:hanging="180"/>
      </w:pPr>
    </w:lvl>
    <w:lvl w:ilvl="3" w:tplc="041B000F" w:tentative="1">
      <w:start w:val="1"/>
      <w:numFmt w:val="decimal"/>
      <w:lvlText w:val="%4."/>
      <w:lvlJc w:val="left"/>
      <w:pPr>
        <w:ind w:left="1800" w:hanging="360"/>
      </w:pPr>
    </w:lvl>
    <w:lvl w:ilvl="4" w:tplc="041B0019" w:tentative="1">
      <w:start w:val="1"/>
      <w:numFmt w:val="lowerLetter"/>
      <w:lvlText w:val="%5."/>
      <w:lvlJc w:val="left"/>
      <w:pPr>
        <w:ind w:left="2520" w:hanging="360"/>
      </w:pPr>
    </w:lvl>
    <w:lvl w:ilvl="5" w:tplc="041B001B" w:tentative="1">
      <w:start w:val="1"/>
      <w:numFmt w:val="lowerRoman"/>
      <w:lvlText w:val="%6."/>
      <w:lvlJc w:val="right"/>
      <w:pPr>
        <w:ind w:left="3240" w:hanging="180"/>
      </w:pPr>
    </w:lvl>
    <w:lvl w:ilvl="6" w:tplc="041B000F" w:tentative="1">
      <w:start w:val="1"/>
      <w:numFmt w:val="decimal"/>
      <w:lvlText w:val="%7."/>
      <w:lvlJc w:val="left"/>
      <w:pPr>
        <w:ind w:left="3960" w:hanging="360"/>
      </w:pPr>
    </w:lvl>
    <w:lvl w:ilvl="7" w:tplc="041B0019" w:tentative="1">
      <w:start w:val="1"/>
      <w:numFmt w:val="lowerLetter"/>
      <w:lvlText w:val="%8."/>
      <w:lvlJc w:val="left"/>
      <w:pPr>
        <w:ind w:left="4680" w:hanging="360"/>
      </w:pPr>
    </w:lvl>
    <w:lvl w:ilvl="8" w:tplc="041B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 w15:restartNumberingAfterBreak="0">
    <w:nsid w:val="41063D38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F044C5"/>
    <w:multiLevelType w:val="hybridMultilevel"/>
    <w:tmpl w:val="AAE82118"/>
    <w:lvl w:ilvl="0" w:tplc="C24ED3E6">
      <w:numFmt w:val="bullet"/>
      <w:lvlText w:val="-"/>
      <w:lvlJc w:val="left"/>
      <w:pPr>
        <w:ind w:left="360" w:hanging="360"/>
      </w:pPr>
      <w:rPr>
        <w:rFonts w:ascii="Arial Narrow" w:eastAsia="Calibri" w:hAnsi="Arial Narrow" w:cs="LiberationSerif-Regular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E9F6195"/>
    <w:multiLevelType w:val="hybridMultilevel"/>
    <w:tmpl w:val="813EC122"/>
    <w:lvl w:ilvl="0" w:tplc="3DF8CDE6">
      <w:start w:val="7"/>
      <w:numFmt w:val="bullet"/>
      <w:lvlText w:val="-"/>
      <w:lvlJc w:val="left"/>
      <w:pPr>
        <w:ind w:left="723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" w15:restartNumberingAfterBreak="0">
    <w:nsid w:val="50A74A75"/>
    <w:multiLevelType w:val="hybridMultilevel"/>
    <w:tmpl w:val="59C40650"/>
    <w:lvl w:ilvl="0" w:tplc="2FB0D5A0">
      <w:numFmt w:val="bullet"/>
      <w:lvlText w:val="-"/>
      <w:lvlJc w:val="left"/>
      <w:pPr>
        <w:ind w:left="1042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6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8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0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2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4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6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8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02" w:hanging="360"/>
      </w:pPr>
      <w:rPr>
        <w:rFonts w:ascii="Wingdings" w:hAnsi="Wingdings" w:hint="default"/>
      </w:rPr>
    </w:lvl>
  </w:abstractNum>
  <w:abstractNum w:abstractNumId="5" w15:restartNumberingAfterBreak="0">
    <w:nsid w:val="60D63ACA"/>
    <w:multiLevelType w:val="hybridMultilevel"/>
    <w:tmpl w:val="58B0CAE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710D86"/>
    <w:multiLevelType w:val="hybridMultilevel"/>
    <w:tmpl w:val="C306761A"/>
    <w:lvl w:ilvl="0" w:tplc="5260B54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4568E5"/>
    <w:multiLevelType w:val="multilevel"/>
    <w:tmpl w:val="AFDE5A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bovcikova Lenka">
    <w15:presenceInfo w15:providerId="AD" w15:userId="S-1-5-21-1888568140-785396268-922709458-329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711"/>
    <w:rsid w:val="000F5711"/>
    <w:rsid w:val="000F6CA5"/>
    <w:rsid w:val="007F463D"/>
    <w:rsid w:val="00853C94"/>
    <w:rsid w:val="00890349"/>
    <w:rsid w:val="00983C1D"/>
    <w:rsid w:val="00991197"/>
    <w:rsid w:val="00DA3358"/>
    <w:rsid w:val="00F8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1656E-4047-43F7-A688-B6FDD1AA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53C94"/>
    <w:pPr>
      <w:spacing w:line="252" w:lineRule="auto"/>
      <w:jc w:val="both"/>
    </w:pPr>
    <w:rPr>
      <w:rFonts w:eastAsiaTheme="minorEastAs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ettre d'introduction,Paragrafo elenco,List Paragraph1,1st level - Bullet List Paragraph,List Paragraph,Odsek,Farebný zoznam – zvýraznenie 11,Odsek 1.,Listenabsatz"/>
    <w:basedOn w:val="Normlny"/>
    <w:link w:val="OdsekzoznamuChar"/>
    <w:uiPriority w:val="34"/>
    <w:qFormat/>
    <w:rsid w:val="00853C94"/>
    <w:pPr>
      <w:ind w:left="720"/>
      <w:contextualSpacing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qFormat/>
    <w:rsid w:val="00853C9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53C94"/>
    <w:rPr>
      <w:rFonts w:eastAsiaTheme="minorEastAsia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853C94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unhideWhenUsed/>
    <w:rsid w:val="00853C9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53C94"/>
    <w:rPr>
      <w:rFonts w:eastAsiaTheme="minorEastAsia"/>
      <w:sz w:val="20"/>
      <w:szCs w:val="20"/>
    </w:rPr>
  </w:style>
  <w:style w:type="character" w:customStyle="1" w:styleId="OdsekzoznamuChar">
    <w:name w:val="Odsek zoznamu Char"/>
    <w:aliases w:val="body Char,Odsek zoznamu2 Char,Lettre d'introduction Char,Paragrafo elenco Char,List Paragraph1 Char,1st level - Bullet List Paragraph Char,List Paragraph Char,Odsek Char,Farebný zoznam – zvýraznenie 11 Char,Odsek 1. Char"/>
    <w:link w:val="Odsekzoznamu"/>
    <w:uiPriority w:val="34"/>
    <w:rsid w:val="00853C94"/>
    <w:rPr>
      <w:rFonts w:eastAsiaTheme="minorEastAsia"/>
    </w:rPr>
  </w:style>
  <w:style w:type="paragraph" w:styleId="Hlavika">
    <w:name w:val="header"/>
    <w:basedOn w:val="Normlny"/>
    <w:link w:val="Hlavik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53C94"/>
    <w:rPr>
      <w:rFonts w:eastAsiaTheme="minorEastAsia"/>
    </w:rPr>
  </w:style>
  <w:style w:type="paragraph" w:styleId="Pta">
    <w:name w:val="footer"/>
    <w:basedOn w:val="Normlny"/>
    <w:link w:val="PtaChar"/>
    <w:uiPriority w:val="99"/>
    <w:unhideWhenUsed/>
    <w:rsid w:val="00853C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53C94"/>
    <w:rPr>
      <w:rFonts w:eastAsiaTheme="minorEastAsia"/>
    </w:rPr>
  </w:style>
  <w:style w:type="paragraph" w:customStyle="1" w:styleId="slovannadpisZsnH">
    <w:name w:val="Číslovaný nadpis ZsnH"/>
    <w:basedOn w:val="Pokraovaniezoznamu"/>
    <w:autoRedefine/>
    <w:rsid w:val="00853C94"/>
    <w:pPr>
      <w:tabs>
        <w:tab w:val="left" w:pos="1985"/>
      </w:tabs>
      <w:autoSpaceDE w:val="0"/>
      <w:autoSpaceDN w:val="0"/>
      <w:adjustRightInd w:val="0"/>
      <w:spacing w:before="120" w:line="240" w:lineRule="auto"/>
      <w:ind w:left="360"/>
      <w:contextualSpacing w:val="0"/>
    </w:pPr>
    <w:rPr>
      <w:rFonts w:cstheme="minorHAnsi"/>
      <w:b/>
      <w:bCs/>
      <w:sz w:val="24"/>
      <w:szCs w:val="23"/>
    </w:rPr>
  </w:style>
  <w:style w:type="paragraph" w:customStyle="1" w:styleId="Char2">
    <w:name w:val="Char2"/>
    <w:basedOn w:val="Normlny"/>
    <w:link w:val="Odkaznapoznmkupodiarou"/>
    <w:uiPriority w:val="99"/>
    <w:rsid w:val="00853C94"/>
    <w:pPr>
      <w:spacing w:line="240" w:lineRule="exact"/>
    </w:pPr>
    <w:rPr>
      <w:rFonts w:eastAsiaTheme="minorHAnsi"/>
      <w:vertAlign w:val="superscript"/>
    </w:rPr>
  </w:style>
  <w:style w:type="table" w:styleId="Mriekatabuky">
    <w:name w:val="Table Grid"/>
    <w:basedOn w:val="Normlnatabuka"/>
    <w:uiPriority w:val="59"/>
    <w:rsid w:val="00853C94"/>
    <w:pPr>
      <w:spacing w:after="0" w:line="240" w:lineRule="auto"/>
      <w:jc w:val="both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kraovaniezoznamu">
    <w:name w:val="List Continue"/>
    <w:basedOn w:val="Normlny"/>
    <w:uiPriority w:val="99"/>
    <w:semiHidden/>
    <w:unhideWhenUsed/>
    <w:rsid w:val="00853C94"/>
    <w:pPr>
      <w:spacing w:after="120"/>
      <w:ind w:left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slov-lex.sk/pravne-predpisy/SK/ZZ/1996/18/" TargetMode="Externa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5781</Characters>
  <Application>Microsoft Office Word</Application>
  <DocSecurity>0</DocSecurity>
  <Lines>48</Lines>
  <Paragraphs>13</Paragraphs>
  <ScaleCrop>false</ScaleCrop>
  <Company>Ministerstvo hospodárstva Slovenskej republiky</Company>
  <LinksUpToDate>false</LinksUpToDate>
  <CharactersWithSpaces>6782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Kubovcikova Lenka</dc:creator>
  <cp:keywords/>
  <dc:description/>
  <cp:lastModifiedBy>Kubovcikova Lenka</cp:lastModifiedBy>
  <cp:revision>4</cp:revision>
  <dcterms:created xsi:type="dcterms:W3CDTF">2023-03-07T13:30:00Z</dcterms:created>
  <dcterms:modified xsi:type="dcterms:W3CDTF">2023-03-07T13:37:00Z</dcterms:modified>
</cp:coreProperties>
</file>