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6412" w14:textId="77777777" w:rsidR="00D3024C" w:rsidRDefault="00EF6F21">
      <w:r w:rsidRPr="009D7C43">
        <w:rPr>
          <w:noProof/>
          <w:lang w:eastAsia="sk-SK"/>
        </w:rPr>
        <w:drawing>
          <wp:inline distT="0" distB="0" distL="0" distR="0" wp14:anchorId="1887FB61" wp14:editId="33C3735C">
            <wp:extent cx="5729487" cy="463550"/>
            <wp:effectExtent l="0" t="0" r="5080" b="0"/>
            <wp:docPr id="3" name="Obrázok 3" descr="C:\Users\trojanova\Desktop\Logo 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ojanova\Desktop\Logo PO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995" cy="46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FD12A" w14:textId="77777777" w:rsidR="00EF6F21" w:rsidRDefault="00EF6F21"/>
    <w:p w14:paraId="3AF8352A" w14:textId="77777777" w:rsidR="00EF6F21" w:rsidRDefault="00EF6F21"/>
    <w:p w14:paraId="5F1C5E4D" w14:textId="77777777" w:rsidR="00CB6991" w:rsidRDefault="00CB6991"/>
    <w:p w14:paraId="5E5AAC34" w14:textId="77777777" w:rsidR="00EF6F21" w:rsidRPr="00CB6991" w:rsidRDefault="00EF6F21" w:rsidP="00CB6991">
      <w:pPr>
        <w:jc w:val="center"/>
        <w:rPr>
          <w:b/>
          <w:sz w:val="28"/>
          <w:szCs w:val="28"/>
        </w:rPr>
      </w:pPr>
      <w:r w:rsidRPr="00B237A5">
        <w:rPr>
          <w:b/>
          <w:sz w:val="26"/>
          <w:szCs w:val="26"/>
        </w:rPr>
        <w:t>PROJEKTOVÝ ZÁMER MODERNIZÁCIE/TRANSFORMÁCIE</w:t>
      </w:r>
      <w:r w:rsidRPr="00CB6991">
        <w:rPr>
          <w:b/>
          <w:sz w:val="28"/>
          <w:szCs w:val="28"/>
        </w:rPr>
        <w:t xml:space="preserve"> </w:t>
      </w:r>
      <w:r w:rsidRPr="00A55CB6">
        <w:rPr>
          <w:b/>
          <w:sz w:val="26"/>
          <w:szCs w:val="26"/>
        </w:rPr>
        <w:t>BIOPLYNOVEJ STANICE</w:t>
      </w:r>
    </w:p>
    <w:p w14:paraId="578D26DF" w14:textId="77777777" w:rsidR="00EF6F21" w:rsidRDefault="00EF6F21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6B9660BC" w:rsidR="00EF6F21" w:rsidRPr="00D2147E" w:rsidRDefault="00EF6F21" w:rsidP="00A83A37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A83A37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spracovateľa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77777777" w:rsidR="00EF6F21" w:rsidRDefault="00EF6F21">
            <w:pPr>
              <w:rPr>
                <w:b/>
                <w:sz w:val="26"/>
                <w:szCs w:val="26"/>
              </w:rPr>
            </w:pPr>
            <w:r w:rsidRPr="00EF6F21">
              <w:rPr>
                <w:rFonts w:ascii="Arial Narrow" w:hAnsi="Arial Narrow" w:cstheme="minorHAnsi"/>
                <w:iCs/>
              </w:rPr>
              <w:t>Názov projektu</w:t>
            </w:r>
          </w:p>
        </w:tc>
        <w:tc>
          <w:tcPr>
            <w:tcW w:w="6515" w:type="dxa"/>
          </w:tcPr>
          <w:p w14:paraId="7F1C409F" w14:textId="77777777" w:rsidR="00EF6F21" w:rsidRDefault="00EF6F21">
            <w:pPr>
              <w:rPr>
                <w:b/>
                <w:sz w:val="26"/>
                <w:szCs w:val="26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77777777" w:rsidR="00EF6F21" w:rsidRDefault="00EF6F21" w:rsidP="00AA5DD3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I</w:t>
            </w:r>
            <w:r w:rsidRPr="0082363C">
              <w:rPr>
                <w:rFonts w:ascii="Arial Narrow" w:hAnsi="Arial Narrow" w:cstheme="minorHAnsi"/>
                <w:iCs/>
              </w:rPr>
              <w:t xml:space="preserve">dentifikačné údaje </w:t>
            </w:r>
            <w:r w:rsidR="00AA5DD3">
              <w:rPr>
                <w:rFonts w:ascii="Arial Narrow" w:hAnsi="Arial Narrow" w:cstheme="minorHAnsi"/>
                <w:iCs/>
              </w:rPr>
              <w:t>spracovateľa</w:t>
            </w:r>
            <w:r w:rsidR="00AA5DD3">
              <w:rPr>
                <w:rStyle w:val="Odkaznapoznmkupodiarou"/>
                <w:rFonts w:ascii="Arial Narrow" w:hAnsi="Arial Narrow" w:cstheme="minorHAnsi"/>
                <w:iCs/>
              </w:rPr>
              <w:footnoteReference w:id="1"/>
            </w:r>
          </w:p>
        </w:tc>
        <w:tc>
          <w:tcPr>
            <w:tcW w:w="6515" w:type="dxa"/>
          </w:tcPr>
          <w:p w14:paraId="7122F583" w14:textId="77777777" w:rsidR="00EF6F21" w:rsidRDefault="009C0DFD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v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prípade právnickej osoby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uveďte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  <w:r w:rsidR="00EF6F21" w:rsidRPr="00EF6F21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obchodné meno, právna forma, sídlo, IČO</w:t>
            </w:r>
          </w:p>
          <w:p w14:paraId="65319D52" w14:textId="77777777" w:rsidR="00AA5DD3" w:rsidRPr="00AA5DD3" w:rsidRDefault="009C0DFD" w:rsidP="009C0DFD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v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 prípade fyzickej osoby 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uveďte</w:t>
            </w:r>
            <w:r w:rsidR="00AA5DD3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meno a priezvisko, adresa trvalého pobytu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.</w:t>
            </w:r>
          </w:p>
        </w:tc>
      </w:tr>
    </w:tbl>
    <w:p w14:paraId="6963CAFB" w14:textId="77777777" w:rsidR="00EF6F21" w:rsidRDefault="00EF6F21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5"/>
        <w:gridCol w:w="5817"/>
      </w:tblGrid>
      <w:tr w:rsidR="00D2147E" w14:paraId="1FF519E6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346EF68C" w14:textId="77777777" w:rsidR="00D2147E" w:rsidRPr="00D2147E" w:rsidRDefault="00D2147E" w:rsidP="00D2147E">
            <w:pPr>
              <w:spacing w:before="60" w:after="60"/>
              <w:rPr>
                <w:rFonts w:ascii="Arial Narrow" w:hAnsi="Arial Narrow" w:cstheme="minorHAnsi"/>
                <w:b/>
                <w:iCs/>
              </w:rPr>
            </w:pPr>
            <w:r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Popis existujúcej bioplynovej stanice - východiskový stav</w:t>
            </w:r>
          </w:p>
        </w:tc>
      </w:tr>
      <w:tr w:rsidR="006C38C1" w14:paraId="3149989C" w14:textId="77777777" w:rsidTr="00CF7F2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8EF5982" w14:textId="0309F44D" w:rsidR="006C38C1" w:rsidRDefault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I</w:t>
            </w:r>
            <w:r w:rsidRPr="0082363C">
              <w:rPr>
                <w:rFonts w:ascii="Arial Narrow" w:hAnsi="Arial Narrow" w:cstheme="minorHAnsi"/>
                <w:iCs/>
              </w:rPr>
              <w:t xml:space="preserve">dentifikácia existujúcej </w:t>
            </w:r>
            <w:r>
              <w:rPr>
                <w:rFonts w:ascii="Arial Narrow" w:hAnsi="Arial Narrow" w:cstheme="minorHAnsi"/>
                <w:iCs/>
              </w:rPr>
              <w:t>bioplynovej stanice</w:t>
            </w:r>
          </w:p>
        </w:tc>
      </w:tr>
      <w:tr w:rsidR="006C38C1" w14:paraId="44D240B2" w14:textId="77777777" w:rsidTr="006C38C1">
        <w:trPr>
          <w:trHeight w:val="963"/>
        </w:trPr>
        <w:tc>
          <w:tcPr>
            <w:tcW w:w="9062" w:type="dxa"/>
            <w:gridSpan w:val="2"/>
            <w:shd w:val="clear" w:color="auto" w:fill="FFFFFF" w:themeFill="background1"/>
          </w:tcPr>
          <w:p w14:paraId="6F705DFA" w14:textId="77777777" w:rsidR="006C38C1" w:rsidRDefault="006C38C1">
            <w:pPr>
              <w:rPr>
                <w:b/>
                <w:sz w:val="26"/>
                <w:szCs w:val="26"/>
              </w:rPr>
            </w:pPr>
          </w:p>
        </w:tc>
      </w:tr>
      <w:tr w:rsidR="006C38C1" w14:paraId="5B20F899" w14:textId="77777777" w:rsidTr="00465D7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108D6B0" w14:textId="77777777" w:rsidR="006C38C1" w:rsidRDefault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V</w:t>
            </w:r>
            <w:r w:rsidRPr="0082363C">
              <w:rPr>
                <w:rFonts w:ascii="Arial Narrow" w:hAnsi="Arial Narrow" w:cstheme="minorHAnsi"/>
                <w:iCs/>
              </w:rPr>
              <w:t>šeobecný popis technických parametrov</w:t>
            </w:r>
            <w:r w:rsidR="00F30ABD">
              <w:rPr>
                <w:rFonts w:ascii="Arial Narrow" w:hAnsi="Arial Narrow" w:cstheme="minorHAnsi"/>
                <w:iCs/>
              </w:rPr>
              <w:t xml:space="preserve"> </w:t>
            </w:r>
            <w:r w:rsidR="00F30ABD">
              <w:rPr>
                <w:rFonts w:ascii="Arial Narrow" w:hAnsi="Arial Narrow" w:cstheme="minorHAnsi"/>
                <w:iCs/>
              </w:rPr>
              <w:t>zariadenia</w:t>
            </w:r>
          </w:p>
        </w:tc>
      </w:tr>
      <w:tr w:rsidR="006C38C1" w14:paraId="37248FEB" w14:textId="77777777" w:rsidTr="006C38C1">
        <w:trPr>
          <w:trHeight w:val="1293"/>
        </w:trPr>
        <w:tc>
          <w:tcPr>
            <w:tcW w:w="9062" w:type="dxa"/>
            <w:gridSpan w:val="2"/>
            <w:shd w:val="clear" w:color="auto" w:fill="FFFFFF" w:themeFill="background1"/>
          </w:tcPr>
          <w:p w14:paraId="1AEDFD8B" w14:textId="77777777" w:rsidR="006C38C1" w:rsidRDefault="006C38C1">
            <w:pPr>
              <w:rPr>
                <w:b/>
                <w:sz w:val="26"/>
                <w:szCs w:val="26"/>
              </w:rPr>
            </w:pPr>
          </w:p>
        </w:tc>
      </w:tr>
      <w:tr w:rsidR="00D2147E" w14:paraId="7D7E5C34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10B1FCB8" w14:textId="454890C9" w:rsidR="00D2147E" w:rsidRDefault="006C38C1" w:rsidP="00CD121A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C</w:t>
            </w:r>
            <w:r w:rsidR="00D2147E" w:rsidRPr="0082363C">
              <w:rPr>
                <w:rFonts w:ascii="Arial Narrow" w:hAnsi="Arial Narrow" w:cstheme="minorHAnsi"/>
                <w:iCs/>
              </w:rPr>
              <w:t>elkový inštalovaný výkon v</w:t>
            </w:r>
            <w:r w:rsidR="00E074EF">
              <w:rPr>
                <w:rFonts w:ascii="Arial Narrow" w:hAnsi="Arial Narrow" w:cstheme="minorHAnsi"/>
                <w:iCs/>
              </w:rPr>
              <w:t> </w:t>
            </w:r>
            <w:r w:rsidR="00D2147E" w:rsidRPr="0082363C">
              <w:rPr>
                <w:rFonts w:ascii="Arial Narrow" w:hAnsi="Arial Narrow" w:cstheme="minorHAnsi"/>
                <w:iCs/>
              </w:rPr>
              <w:t>MW</w:t>
            </w:r>
            <w:r w:rsidR="00E074EF">
              <w:rPr>
                <w:rFonts w:ascii="Arial Narrow" w:hAnsi="Arial Narrow" w:cstheme="minorHAnsi"/>
                <w:iCs/>
              </w:rPr>
              <w:t xml:space="preserve"> -</w:t>
            </w:r>
            <w:bookmarkStart w:id="0" w:name="_GoBack"/>
            <w:bookmarkEnd w:id="0"/>
            <w:r w:rsidR="00431B56">
              <w:rPr>
                <w:rFonts w:ascii="Arial Narrow" w:hAnsi="Arial Narrow" w:cstheme="minorHAnsi"/>
                <w:iCs/>
              </w:rPr>
              <w:t xml:space="preserve"> pred realizáciou projektu</w:t>
            </w:r>
          </w:p>
        </w:tc>
        <w:tc>
          <w:tcPr>
            <w:tcW w:w="5817" w:type="dxa"/>
          </w:tcPr>
          <w:p w14:paraId="1738EA39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  <w:tr w:rsidR="00D2147E" w14:paraId="0F9BF0B3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14972206" w14:textId="77777777" w:rsidR="00D2147E" w:rsidRDefault="006C38C1" w:rsidP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D</w:t>
            </w:r>
            <w:r w:rsidR="00D2147E">
              <w:rPr>
                <w:rFonts w:ascii="Arial Narrow" w:hAnsi="Arial Narrow" w:cstheme="minorHAnsi"/>
                <w:iCs/>
              </w:rPr>
              <w:t>ruh palivovej základne</w:t>
            </w:r>
          </w:p>
        </w:tc>
        <w:tc>
          <w:tcPr>
            <w:tcW w:w="5817" w:type="dxa"/>
          </w:tcPr>
          <w:p w14:paraId="0500ED4A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  <w:tr w:rsidR="00D2147E" w14:paraId="6DBC5090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6C6DBB12" w14:textId="77777777" w:rsidR="00D2147E" w:rsidRDefault="006C38C1" w:rsidP="006C38C1">
            <w:pPr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M</w:t>
            </w:r>
            <w:r w:rsidR="00D2147E" w:rsidRPr="0082363C">
              <w:rPr>
                <w:rFonts w:ascii="Arial Narrow" w:hAnsi="Arial Narrow" w:cstheme="minorHAnsi"/>
                <w:iCs/>
              </w:rPr>
              <w:t>iesto pripojenia do distribučnej/prenosovej sústavy</w:t>
            </w:r>
          </w:p>
        </w:tc>
        <w:tc>
          <w:tcPr>
            <w:tcW w:w="5817" w:type="dxa"/>
          </w:tcPr>
          <w:p w14:paraId="48AE9CA5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  <w:tr w:rsidR="00D2147E" w14:paraId="6152A7BE" w14:textId="77777777" w:rsidTr="00A83A37">
        <w:tc>
          <w:tcPr>
            <w:tcW w:w="3245" w:type="dxa"/>
            <w:shd w:val="clear" w:color="auto" w:fill="D9D9D9" w:themeFill="background1" w:themeFillShade="D9"/>
          </w:tcPr>
          <w:p w14:paraId="6C6B905B" w14:textId="77777777" w:rsidR="00D2147E" w:rsidRDefault="006C38C1" w:rsidP="006C38C1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t>M</w:t>
            </w:r>
            <w:r w:rsidR="00324E84" w:rsidRPr="006C38C1">
              <w:rPr>
                <w:rFonts w:ascii="Arial Narrow" w:hAnsi="Arial Narrow" w:cstheme="minorHAnsi"/>
                <w:iCs/>
              </w:rPr>
              <w:t>enovitý tepelný príkon zariadenia v MW (</w:t>
            </w:r>
            <w:r w:rsidR="00324E84" w:rsidRPr="006C38C1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relevantné pre projekty typu A - </w:t>
            </w:r>
            <w:r w:rsidRPr="006C38C1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modernizáci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a</w:t>
            </w:r>
            <w:r w:rsidRPr="006C38C1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existujúcich bioplynových staníc vyrábajúcich elektrinu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817" w:type="dxa"/>
          </w:tcPr>
          <w:p w14:paraId="758DF08F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</w:tbl>
    <w:p w14:paraId="3AF9FF5D" w14:textId="77777777" w:rsidR="00EF6F21" w:rsidRDefault="00EF6F21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55"/>
        <w:gridCol w:w="5907"/>
      </w:tblGrid>
      <w:tr w:rsidR="00D2147E" w14:paraId="0AEC4E36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23C6565F" w14:textId="77777777" w:rsidR="00D2147E" w:rsidRPr="00D2147E" w:rsidRDefault="00D2147E" w:rsidP="00D2147E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Popis modernizovanej bioplynovej stanice / biometánovej stanice - stav po realizácii projektu</w:t>
            </w:r>
          </w:p>
        </w:tc>
      </w:tr>
      <w:tr w:rsidR="008B3891" w14:paraId="42414E81" w14:textId="77777777" w:rsidTr="008B3891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6811CF9" w14:textId="549B42B1" w:rsidR="008B3891" w:rsidRPr="008B3891" w:rsidRDefault="008B3891" w:rsidP="008B3891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Popis spôsobu modernizácie/transformácie bioplynovej stanice z pohľadu technického riešenia</w:t>
            </w:r>
          </w:p>
        </w:tc>
      </w:tr>
      <w:tr w:rsidR="008B3891" w14:paraId="29F065EB" w14:textId="77777777" w:rsidTr="008B3891">
        <w:trPr>
          <w:trHeight w:val="1465"/>
        </w:trPr>
        <w:tc>
          <w:tcPr>
            <w:tcW w:w="9062" w:type="dxa"/>
            <w:gridSpan w:val="2"/>
            <w:shd w:val="clear" w:color="auto" w:fill="FFFFFF" w:themeFill="background1"/>
          </w:tcPr>
          <w:p w14:paraId="5E6D80BB" w14:textId="77777777" w:rsidR="008B3891" w:rsidRPr="00D2147E" w:rsidRDefault="008B3891" w:rsidP="00D2147E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</w:p>
        </w:tc>
      </w:tr>
      <w:tr w:rsidR="00431B56" w14:paraId="5F8CD85E" w14:textId="77777777" w:rsidTr="000D025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682B600" w14:textId="77777777" w:rsidR="00431B56" w:rsidRPr="00431B56" w:rsidRDefault="00431B56" w:rsidP="00431B56">
            <w:pPr>
              <w:spacing w:before="60" w:after="60"/>
              <w:rPr>
                <w:b/>
                <w:sz w:val="26"/>
                <w:szCs w:val="26"/>
              </w:rPr>
            </w:pPr>
            <w:r>
              <w:rPr>
                <w:rFonts w:ascii="Arial Narrow" w:hAnsi="Arial Narrow" w:cstheme="minorHAnsi"/>
                <w:iCs/>
              </w:rPr>
              <w:lastRenderedPageBreak/>
              <w:t>P</w:t>
            </w:r>
            <w:r w:rsidRPr="00431B56">
              <w:rPr>
                <w:rFonts w:ascii="Arial Narrow" w:hAnsi="Arial Narrow" w:cstheme="minorHAnsi"/>
                <w:iCs/>
              </w:rPr>
              <w:t>opis základných technických a výrobných parametrov príslušnej technologickej časti bioplynovej stanice, ktorá je predmetom modernizácie/transformácie</w:t>
            </w:r>
            <w:del w:id="1" w:author="Muravska Vladimira" w:date="2022-09-22T10:40:00Z">
              <w:r w:rsidRPr="00431B56" w:rsidDel="00F30ABD">
                <w:rPr>
                  <w:rFonts w:ascii="Arial Narrow" w:hAnsi="Arial Narrow" w:cstheme="minorHAnsi"/>
                  <w:iCs/>
                </w:rPr>
                <w:delText>.</w:delText>
              </w:r>
            </w:del>
            <w:r w:rsidRPr="00431B56">
              <w:rPr>
                <w:rFonts w:ascii="Arial Narrow" w:hAnsi="Arial Narrow" w:cstheme="minorHAnsi"/>
                <w:iCs/>
              </w:rPr>
              <w:t xml:space="preserve"> </w:t>
            </w:r>
          </w:p>
        </w:tc>
      </w:tr>
      <w:tr w:rsidR="00431B56" w14:paraId="65C42756" w14:textId="77777777" w:rsidTr="00FB3879">
        <w:tc>
          <w:tcPr>
            <w:tcW w:w="9062" w:type="dxa"/>
            <w:gridSpan w:val="2"/>
          </w:tcPr>
          <w:p w14:paraId="39557B18" w14:textId="77777777" w:rsidR="00431B56" w:rsidRDefault="00431B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1F60259B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468F75A3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08A0CF40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1C3B8658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  <w:p w14:paraId="329DAB5F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431B56" w14:paraId="65200070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3126078D" w14:textId="635A5F9C" w:rsidR="00431B56" w:rsidRPr="00431B56" w:rsidRDefault="00431B56" w:rsidP="00A83A37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Celkový i</w:t>
            </w:r>
            <w:r w:rsidRPr="00431B56">
              <w:rPr>
                <w:rFonts w:ascii="Arial Narrow" w:hAnsi="Arial Narrow" w:cstheme="minorHAnsi"/>
                <w:iCs/>
              </w:rPr>
              <w:t>nštalovan</w:t>
            </w:r>
            <w:r>
              <w:rPr>
                <w:rFonts w:ascii="Arial Narrow" w:hAnsi="Arial Narrow" w:cstheme="minorHAnsi"/>
                <w:iCs/>
              </w:rPr>
              <w:t>ý</w:t>
            </w:r>
            <w:r w:rsidRPr="00431B56">
              <w:rPr>
                <w:rFonts w:ascii="Arial Narrow" w:hAnsi="Arial Narrow" w:cstheme="minorHAnsi"/>
                <w:iCs/>
              </w:rPr>
              <w:t xml:space="preserve"> výkon</w:t>
            </w:r>
            <w:r>
              <w:rPr>
                <w:rFonts w:ascii="Arial Narrow" w:hAnsi="Arial Narrow" w:cstheme="minorHAnsi"/>
                <w:iCs/>
              </w:rPr>
              <w:t xml:space="preserve"> v MW</w:t>
            </w:r>
            <w:r w:rsidRPr="00431B56">
              <w:rPr>
                <w:rFonts w:ascii="Arial Narrow" w:hAnsi="Arial Narrow" w:cstheme="minorHAnsi"/>
                <w:iCs/>
              </w:rPr>
              <w:t> </w:t>
            </w:r>
            <w:r w:rsidR="008B3891">
              <w:rPr>
                <w:rFonts w:ascii="Arial Narrow" w:hAnsi="Arial Narrow" w:cstheme="minorHAnsi"/>
                <w:iCs/>
              </w:rPr>
              <w:t xml:space="preserve">- </w:t>
            </w:r>
            <w:r w:rsidRPr="00431B56">
              <w:rPr>
                <w:rFonts w:ascii="Arial Narrow" w:hAnsi="Arial Narrow" w:cstheme="minorHAnsi"/>
                <w:iCs/>
              </w:rPr>
              <w:t>po</w:t>
            </w:r>
            <w:r>
              <w:rPr>
                <w:rFonts w:ascii="Arial Narrow" w:hAnsi="Arial Narrow" w:cstheme="minorHAnsi"/>
                <w:iCs/>
              </w:rPr>
              <w:t xml:space="preserve"> realizácii projektu</w:t>
            </w:r>
          </w:p>
        </w:tc>
        <w:tc>
          <w:tcPr>
            <w:tcW w:w="5907" w:type="dxa"/>
          </w:tcPr>
          <w:p w14:paraId="1AFC88FD" w14:textId="77777777" w:rsidR="00431B56" w:rsidRDefault="00431B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0D0256" w14:paraId="056974BA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020C032C" w14:textId="73421928" w:rsidR="000D0256" w:rsidRDefault="000D0256" w:rsidP="000D0256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M</w:t>
            </w:r>
            <w:r w:rsidRPr="00431B56">
              <w:rPr>
                <w:rFonts w:ascii="Arial Narrow" w:hAnsi="Arial Narrow" w:cstheme="minorHAnsi"/>
                <w:iCs/>
              </w:rPr>
              <w:t>inimáln</w:t>
            </w:r>
            <w:r>
              <w:rPr>
                <w:rFonts w:ascii="Arial Narrow" w:hAnsi="Arial Narrow" w:cstheme="minorHAnsi"/>
                <w:iCs/>
              </w:rPr>
              <w:t>a</w:t>
            </w:r>
            <w:r w:rsidRPr="00431B56">
              <w:rPr>
                <w:rFonts w:ascii="Arial Narrow" w:hAnsi="Arial Narrow" w:cstheme="minorHAnsi"/>
                <w:iCs/>
              </w:rPr>
              <w:t xml:space="preserve"> garantovan</w:t>
            </w:r>
            <w:r>
              <w:rPr>
                <w:rFonts w:ascii="Arial Narrow" w:hAnsi="Arial Narrow" w:cstheme="minorHAnsi"/>
                <w:iCs/>
              </w:rPr>
              <w:t>á</w:t>
            </w:r>
            <w:r w:rsidRPr="00431B56">
              <w:rPr>
                <w:rFonts w:ascii="Arial Narrow" w:hAnsi="Arial Narrow" w:cstheme="minorHAnsi"/>
                <w:iCs/>
              </w:rPr>
              <w:t xml:space="preserve"> životnos</w:t>
            </w:r>
            <w:r>
              <w:rPr>
                <w:rFonts w:ascii="Arial Narrow" w:hAnsi="Arial Narrow" w:cstheme="minorHAnsi"/>
                <w:iCs/>
              </w:rPr>
              <w:t>ť</w:t>
            </w:r>
            <w:r w:rsidRPr="00431B56">
              <w:rPr>
                <w:rFonts w:ascii="Arial Narrow" w:hAnsi="Arial Narrow" w:cstheme="minorHAnsi"/>
                <w:iCs/>
              </w:rPr>
              <w:t xml:space="preserve"> </w:t>
            </w:r>
            <w:r w:rsidR="00F30ABD">
              <w:rPr>
                <w:rFonts w:ascii="Arial Narrow" w:hAnsi="Arial Narrow" w:cstheme="minorHAnsi"/>
                <w:iCs/>
              </w:rPr>
              <w:t xml:space="preserve">modernizovaného/transformovaného </w:t>
            </w:r>
            <w:r w:rsidRPr="00431B56">
              <w:rPr>
                <w:rFonts w:ascii="Arial Narrow" w:hAnsi="Arial Narrow" w:cstheme="minorHAnsi"/>
                <w:iCs/>
              </w:rPr>
              <w:t xml:space="preserve"> zariaden</w:t>
            </w:r>
            <w:r w:rsidR="00F30ABD">
              <w:rPr>
                <w:rFonts w:ascii="Arial Narrow" w:hAnsi="Arial Narrow" w:cstheme="minorHAnsi"/>
                <w:iCs/>
              </w:rPr>
              <w:t>ia</w:t>
            </w:r>
          </w:p>
        </w:tc>
        <w:tc>
          <w:tcPr>
            <w:tcW w:w="5907" w:type="dxa"/>
          </w:tcPr>
          <w:p w14:paraId="21E265D6" w14:textId="77777777" w:rsidR="000D0256" w:rsidRDefault="000D02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</w:p>
        </w:tc>
      </w:tr>
      <w:tr w:rsidR="00D2147E" w14:paraId="623B0312" w14:textId="77777777" w:rsidTr="00A83A37">
        <w:tc>
          <w:tcPr>
            <w:tcW w:w="3155" w:type="dxa"/>
            <w:shd w:val="clear" w:color="auto" w:fill="D9D9D9" w:themeFill="background1" w:themeFillShade="D9"/>
          </w:tcPr>
          <w:p w14:paraId="39AFAD9B" w14:textId="49CBFD1B" w:rsidR="00D2147E" w:rsidRPr="00431B56" w:rsidRDefault="00431B56" w:rsidP="00431B56">
            <w:pPr>
              <w:spacing w:before="60" w:after="60"/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V</w:t>
            </w:r>
            <w:r w:rsidRPr="00431B56">
              <w:rPr>
                <w:rFonts w:ascii="Arial Narrow" w:hAnsi="Arial Narrow" w:cstheme="minorHAnsi"/>
                <w:iCs/>
              </w:rPr>
              <w:t>ymedzené územie prevádzkovateľa distribučnej/prenosovej sústavy (projekt typu A) a distribučnej siete (projekt typu B) a predpokladané miesto opätovného pripojenia zariadenia do distribučnej/prenosovej sústavy (projekt typu A), resp. pripojenia do distribučnej siete (projekt typu B)</w:t>
            </w:r>
            <w:del w:id="2" w:author="Muravska Vladimira" w:date="2022-09-22T10:42:00Z">
              <w:r w:rsidRPr="00431B56" w:rsidDel="00F30ABD">
                <w:rPr>
                  <w:rFonts w:ascii="Arial Narrow" w:hAnsi="Arial Narrow" w:cstheme="minorHAnsi"/>
                  <w:iCs/>
                </w:rPr>
                <w:delText>.</w:delText>
              </w:r>
            </w:del>
          </w:p>
        </w:tc>
        <w:tc>
          <w:tcPr>
            <w:tcW w:w="5907" w:type="dxa"/>
          </w:tcPr>
          <w:p w14:paraId="23A3E954" w14:textId="77777777" w:rsidR="00D2147E" w:rsidRDefault="00D2147E">
            <w:pPr>
              <w:rPr>
                <w:b/>
                <w:sz w:val="26"/>
                <w:szCs w:val="26"/>
              </w:rPr>
            </w:pPr>
          </w:p>
        </w:tc>
      </w:tr>
    </w:tbl>
    <w:p w14:paraId="0CF1B54A" w14:textId="77777777" w:rsidR="00D2147E" w:rsidRDefault="00D2147E">
      <w:pPr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147E" w14:paraId="23484CE8" w14:textId="77777777" w:rsidTr="00324E84">
        <w:tc>
          <w:tcPr>
            <w:tcW w:w="9062" w:type="dxa"/>
            <w:shd w:val="clear" w:color="auto" w:fill="1F4E79" w:themeFill="accent1" w:themeFillShade="80"/>
          </w:tcPr>
          <w:p w14:paraId="2FC49301" w14:textId="77777777" w:rsidR="00D2147E" w:rsidRPr="00D2147E" w:rsidRDefault="0037530A" w:rsidP="008B3891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Povinné p</w:t>
            </w:r>
            <w:r w:rsidR="00D2147E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rílohy</w:t>
            </w: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</w:p>
        </w:tc>
      </w:tr>
      <w:tr w:rsidR="00431B56" w14:paraId="4F1FC914" w14:textId="77777777" w:rsidTr="0037530A">
        <w:tc>
          <w:tcPr>
            <w:tcW w:w="9062" w:type="dxa"/>
            <w:shd w:val="clear" w:color="auto" w:fill="D9D9D9" w:themeFill="background1" w:themeFillShade="D9"/>
          </w:tcPr>
          <w:p w14:paraId="27BB14F5" w14:textId="77777777" w:rsidR="003D792C" w:rsidRDefault="00431B56">
            <w:pPr>
              <w:rPr>
                <w:rFonts w:ascii="Arial Narrow" w:hAnsi="Arial Narrow" w:cstheme="minorHAnsi"/>
                <w:iCs/>
              </w:rPr>
            </w:pPr>
            <w:r>
              <w:rPr>
                <w:rFonts w:ascii="Arial Narrow" w:hAnsi="Arial Narrow" w:cstheme="minorHAnsi"/>
                <w:iCs/>
              </w:rPr>
              <w:t>Správa energetického audítora</w:t>
            </w:r>
          </w:p>
        </w:tc>
      </w:tr>
      <w:tr w:rsidR="00431B56" w14:paraId="59EF31A2" w14:textId="77777777" w:rsidTr="0037530A">
        <w:tc>
          <w:tcPr>
            <w:tcW w:w="9062" w:type="dxa"/>
            <w:shd w:val="clear" w:color="auto" w:fill="D9D9D9" w:themeFill="background1" w:themeFillShade="D9"/>
          </w:tcPr>
          <w:p w14:paraId="1171E873" w14:textId="77777777" w:rsidR="00431B56" w:rsidRDefault="00431B56">
            <w:pPr>
              <w:rPr>
                <w:b/>
                <w:sz w:val="26"/>
                <w:szCs w:val="26"/>
              </w:rPr>
            </w:pPr>
            <w:r w:rsidRPr="006C38C1">
              <w:rPr>
                <w:rFonts w:ascii="Arial Narrow" w:hAnsi="Arial Narrow" w:cstheme="minorHAnsi"/>
                <w:iCs/>
              </w:rPr>
              <w:t>Snímka z katastrálnej mapy</w:t>
            </w:r>
          </w:p>
        </w:tc>
      </w:tr>
    </w:tbl>
    <w:p w14:paraId="1A3B98AA" w14:textId="77777777" w:rsidR="00EF6F21" w:rsidRPr="00431B56" w:rsidRDefault="00EF6F21" w:rsidP="00431B56">
      <w:pPr>
        <w:spacing w:before="60" w:after="60" w:line="240" w:lineRule="auto"/>
        <w:rPr>
          <w:rFonts w:ascii="Arial Narrow" w:hAnsi="Arial Narrow" w:cstheme="minorHAnsi"/>
          <w:iCs/>
        </w:rPr>
      </w:pPr>
    </w:p>
    <w:p w14:paraId="7B5C7916" w14:textId="77777777" w:rsidR="00EF6F21" w:rsidRPr="0043531F" w:rsidRDefault="00EF6F21" w:rsidP="00EF6F21">
      <w:pPr>
        <w:pStyle w:val="Odsekzoznamu"/>
        <w:spacing w:before="60" w:after="60" w:line="240" w:lineRule="auto"/>
        <w:ind w:left="214"/>
        <w:contextualSpacing w:val="0"/>
        <w:rPr>
          <w:rFonts w:ascii="Arial Narrow" w:hAnsi="Arial Narrow" w:cstheme="minorHAnsi"/>
          <w:iCs/>
          <w:sz w:val="22"/>
          <w:lang w:val="sk-SK"/>
        </w:rPr>
      </w:pPr>
    </w:p>
    <w:p w14:paraId="259E3E33" w14:textId="77777777" w:rsidR="00EF6F21" w:rsidRPr="00431B56" w:rsidRDefault="00EF6F21" w:rsidP="00431B56">
      <w:pPr>
        <w:spacing w:before="60" w:after="60" w:line="240" w:lineRule="auto"/>
        <w:rPr>
          <w:rFonts w:ascii="Arial Narrow" w:hAnsi="Arial Narrow" w:cstheme="minorHAnsi"/>
          <w:iCs/>
        </w:rPr>
      </w:pPr>
    </w:p>
    <w:p w14:paraId="42C4F216" w14:textId="77777777" w:rsidR="00EF6F21" w:rsidRPr="00EF6F21" w:rsidRDefault="00EF6F21">
      <w:pPr>
        <w:rPr>
          <w:b/>
        </w:rPr>
      </w:pPr>
    </w:p>
    <w:sectPr w:rsidR="00EF6F21" w:rsidRPr="00EF6F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F2900" w14:textId="77777777" w:rsidR="00041F9B" w:rsidRDefault="00041F9B" w:rsidP="00EF6F21">
      <w:pPr>
        <w:spacing w:after="0" w:line="240" w:lineRule="auto"/>
      </w:pPr>
      <w:r>
        <w:separator/>
      </w:r>
    </w:p>
  </w:endnote>
  <w:endnote w:type="continuationSeparator" w:id="0">
    <w:p w14:paraId="39A011BD" w14:textId="77777777" w:rsidR="00041F9B" w:rsidRDefault="00041F9B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88AB3" w14:textId="77777777" w:rsidR="00041F9B" w:rsidRDefault="00041F9B" w:rsidP="00EF6F21">
      <w:pPr>
        <w:spacing w:after="0" w:line="240" w:lineRule="auto"/>
      </w:pPr>
      <w:r>
        <w:separator/>
      </w:r>
    </w:p>
  </w:footnote>
  <w:footnote w:type="continuationSeparator" w:id="0">
    <w:p w14:paraId="60F42029" w14:textId="77777777" w:rsidR="00041F9B" w:rsidRDefault="00041F9B" w:rsidP="00EF6F21">
      <w:pPr>
        <w:spacing w:after="0" w:line="240" w:lineRule="auto"/>
      </w:pPr>
      <w:r>
        <w:continuationSeparator/>
      </w:r>
    </w:p>
  </w:footnote>
  <w:footnote w:id="1">
    <w:p w14:paraId="19B5B11D" w14:textId="77777777" w:rsidR="00AA5DD3" w:rsidRPr="00AA5DD3" w:rsidRDefault="00AA5DD3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AA5DD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AA5DD3">
        <w:rPr>
          <w:rFonts w:ascii="Arial Narrow" w:hAnsi="Arial Narrow"/>
          <w:sz w:val="18"/>
          <w:szCs w:val="18"/>
        </w:rPr>
        <w:t xml:space="preserve"> </w:t>
      </w:r>
      <w:r w:rsidRPr="00AA5DD3">
        <w:rPr>
          <w:rFonts w:ascii="Arial Narrow" w:hAnsi="Arial Narrow"/>
          <w:sz w:val="18"/>
          <w:szCs w:val="18"/>
          <w:lang w:val="sk-SK"/>
        </w:rPr>
        <w:t xml:space="preserve">Spracovateľom môže byť aj žiadateľ.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15E6C" w14:textId="77777777" w:rsidR="00EF6F21" w:rsidRPr="005432DB" w:rsidRDefault="00EF6F21" w:rsidP="00EF6F21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5432DB">
      <w:rPr>
        <w:rFonts w:ascii="Times New Roman" w:hAnsi="Times New Roman" w:cs="Times New Roman"/>
        <w:sz w:val="20"/>
        <w:szCs w:val="20"/>
      </w:rPr>
      <w:t xml:space="preserve">Príloha č. </w:t>
    </w:r>
    <w:r>
      <w:rPr>
        <w:rFonts w:ascii="Times New Roman" w:hAnsi="Times New Roman" w:cs="Times New Roman"/>
        <w:sz w:val="20"/>
        <w:szCs w:val="20"/>
      </w:rPr>
      <w:t>1 žiadosti</w:t>
    </w:r>
    <w:r w:rsidRPr="005432DB">
      <w:rPr>
        <w:rFonts w:ascii="Times New Roman" w:hAnsi="Times New Roman" w:cs="Times New Roman"/>
        <w:i/>
        <w:sz w:val="20"/>
        <w:szCs w:val="20"/>
      </w:rPr>
      <w:t xml:space="preserve"> – </w:t>
    </w:r>
    <w:r>
      <w:rPr>
        <w:rFonts w:ascii="Times New Roman" w:hAnsi="Times New Roman" w:cs="Times New Roman"/>
        <w:i/>
        <w:sz w:val="20"/>
        <w:szCs w:val="20"/>
      </w:rPr>
      <w:t>Projektový zámer modernizácie/transformácie bioplynovej stanice</w:t>
    </w:r>
  </w:p>
  <w:p w14:paraId="1350124E" w14:textId="77777777" w:rsidR="00EF6F21" w:rsidRDefault="00EF6F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uravska Vladimira">
    <w15:presenceInfo w15:providerId="AD" w15:userId="S-1-5-21-1888568140-785396268-922709458-369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1"/>
    <w:rsid w:val="000240FF"/>
    <w:rsid w:val="00041F9B"/>
    <w:rsid w:val="000D0256"/>
    <w:rsid w:val="001112E7"/>
    <w:rsid w:val="0019294C"/>
    <w:rsid w:val="00324E84"/>
    <w:rsid w:val="0037530A"/>
    <w:rsid w:val="003D1C02"/>
    <w:rsid w:val="003D792C"/>
    <w:rsid w:val="00431B56"/>
    <w:rsid w:val="00524FA8"/>
    <w:rsid w:val="005B1FDE"/>
    <w:rsid w:val="006C38C1"/>
    <w:rsid w:val="0078721F"/>
    <w:rsid w:val="007A559A"/>
    <w:rsid w:val="007B4376"/>
    <w:rsid w:val="00802C54"/>
    <w:rsid w:val="008B3891"/>
    <w:rsid w:val="008E2EFA"/>
    <w:rsid w:val="00933202"/>
    <w:rsid w:val="00962F29"/>
    <w:rsid w:val="009C0DFD"/>
    <w:rsid w:val="009D62FD"/>
    <w:rsid w:val="00A55CB6"/>
    <w:rsid w:val="00A83A37"/>
    <w:rsid w:val="00AA5DD3"/>
    <w:rsid w:val="00B16F05"/>
    <w:rsid w:val="00B237A5"/>
    <w:rsid w:val="00CB6991"/>
    <w:rsid w:val="00CD121A"/>
    <w:rsid w:val="00CF7E37"/>
    <w:rsid w:val="00D2147E"/>
    <w:rsid w:val="00D3024C"/>
    <w:rsid w:val="00DF2280"/>
    <w:rsid w:val="00E074EF"/>
    <w:rsid w:val="00EF6F21"/>
    <w:rsid w:val="00F3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D238"/>
  <w15:chartTrackingRefBased/>
  <w15:docId w15:val="{85C22DE5-647D-462C-A9C9-8183D1DC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 Ivan</dc:creator>
  <cp:keywords/>
  <dc:description/>
  <cp:lastModifiedBy>Sutto Ivan</cp:lastModifiedBy>
  <cp:revision>6</cp:revision>
  <dcterms:created xsi:type="dcterms:W3CDTF">2022-09-22T13:04:00Z</dcterms:created>
  <dcterms:modified xsi:type="dcterms:W3CDTF">2022-09-22T13:07:00Z</dcterms:modified>
</cp:coreProperties>
</file>